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E65F2" w14:textId="77777777" w:rsidR="005E4F8F" w:rsidRDefault="005E4F8F" w:rsidP="00C7507E">
      <w:pPr>
        <w:ind w:left="6372" w:hanging="560"/>
        <w:jc w:val="left"/>
        <w:rPr>
          <w:rFonts w:ascii="Arial" w:hAnsi="Arial" w:cs="Arial"/>
          <w:bCs/>
          <w:sz w:val="22"/>
          <w:szCs w:val="22"/>
        </w:rPr>
      </w:pPr>
    </w:p>
    <w:p w14:paraId="3F32F79F" w14:textId="42009484" w:rsidR="00C7507E" w:rsidRPr="00C7507E" w:rsidRDefault="00C7507E" w:rsidP="00C7507E">
      <w:pPr>
        <w:ind w:left="6372" w:hanging="560"/>
        <w:jc w:val="left"/>
        <w:rPr>
          <w:rFonts w:ascii="Arial" w:hAnsi="Arial" w:cs="Arial"/>
          <w:bCs/>
          <w:sz w:val="22"/>
          <w:szCs w:val="22"/>
        </w:rPr>
      </w:pPr>
      <w:r w:rsidRPr="00B05EA8">
        <w:rPr>
          <w:rFonts w:ascii="Arial" w:hAnsi="Arial" w:cs="Arial"/>
          <w:bCs/>
          <w:sz w:val="22"/>
          <w:szCs w:val="22"/>
        </w:rPr>
        <w:t xml:space="preserve">   </w:t>
      </w:r>
      <w:r w:rsidRPr="00C7507E">
        <w:rPr>
          <w:rFonts w:ascii="Arial" w:hAnsi="Arial" w:cs="Arial"/>
          <w:bCs/>
          <w:sz w:val="22"/>
          <w:szCs w:val="22"/>
        </w:rPr>
        <w:t>All’</w:t>
      </w:r>
      <w:r w:rsidRPr="00C7507E">
        <w:rPr>
          <w:rFonts w:ascii="Arial" w:hAnsi="Arial" w:cs="Arial"/>
          <w:b/>
          <w:bCs/>
          <w:sz w:val="22"/>
          <w:szCs w:val="22"/>
        </w:rPr>
        <w:t xml:space="preserve">Agenzia del Demanio </w:t>
      </w:r>
    </w:p>
    <w:p w14:paraId="2152750B" w14:textId="77777777" w:rsidR="0075326A" w:rsidRDefault="00C7507E" w:rsidP="005F699D">
      <w:pPr>
        <w:tabs>
          <w:tab w:val="left" w:pos="5954"/>
        </w:tabs>
        <w:ind w:left="5954" w:firstLine="7"/>
        <w:rPr>
          <w:rFonts w:ascii="Arial" w:hAnsi="Arial" w:cs="Arial"/>
          <w:bCs/>
          <w:sz w:val="22"/>
          <w:szCs w:val="22"/>
        </w:rPr>
      </w:pPr>
      <w:r w:rsidRPr="00C7507E">
        <w:rPr>
          <w:rFonts w:ascii="Arial" w:hAnsi="Arial" w:cs="Arial"/>
          <w:bCs/>
          <w:sz w:val="22"/>
          <w:szCs w:val="22"/>
        </w:rPr>
        <w:t xml:space="preserve">Direzione </w:t>
      </w:r>
      <w:r w:rsidR="0075326A">
        <w:rPr>
          <w:rFonts w:ascii="Arial" w:hAnsi="Arial" w:cs="Arial"/>
          <w:bCs/>
          <w:sz w:val="22"/>
          <w:szCs w:val="22"/>
        </w:rPr>
        <w:t>Regionale</w:t>
      </w:r>
      <w:r w:rsidR="00232A15">
        <w:rPr>
          <w:rFonts w:ascii="Arial" w:hAnsi="Arial" w:cs="Arial"/>
          <w:bCs/>
          <w:sz w:val="22"/>
          <w:szCs w:val="22"/>
        </w:rPr>
        <w:t xml:space="preserve"> Marche</w:t>
      </w:r>
    </w:p>
    <w:p w14:paraId="7360D825" w14:textId="77777777" w:rsidR="00E42383" w:rsidRPr="00C7507E" w:rsidRDefault="00E42383" w:rsidP="001423BB">
      <w:pPr>
        <w:jc w:val="center"/>
        <w:rPr>
          <w:rFonts w:ascii="Arial" w:hAnsi="Arial" w:cs="Arial"/>
          <w:b/>
          <w:sz w:val="22"/>
          <w:szCs w:val="22"/>
        </w:rPr>
      </w:pPr>
    </w:p>
    <w:p w14:paraId="655109A3" w14:textId="77777777" w:rsidR="00E42383" w:rsidRPr="00C7507E" w:rsidRDefault="00E42383" w:rsidP="00E42383">
      <w:pPr>
        <w:jc w:val="left"/>
        <w:rPr>
          <w:rFonts w:ascii="Arial" w:hAnsi="Arial" w:cs="Arial"/>
          <w:b/>
          <w:sz w:val="22"/>
          <w:szCs w:val="22"/>
        </w:rPr>
      </w:pPr>
    </w:p>
    <w:p w14:paraId="70EB9857" w14:textId="77777777" w:rsidR="00E42383" w:rsidRPr="00C7507E" w:rsidRDefault="00E42383" w:rsidP="001423BB">
      <w:pPr>
        <w:jc w:val="center"/>
        <w:rPr>
          <w:rFonts w:ascii="Arial" w:hAnsi="Arial" w:cs="Arial"/>
          <w:b/>
          <w:sz w:val="22"/>
          <w:szCs w:val="22"/>
        </w:rPr>
      </w:pPr>
    </w:p>
    <w:p w14:paraId="78C62A39" w14:textId="77777777" w:rsidR="003D36EF" w:rsidRDefault="003D36EF" w:rsidP="001423BB">
      <w:pPr>
        <w:jc w:val="center"/>
        <w:rPr>
          <w:rFonts w:ascii="Arial" w:hAnsi="Arial" w:cs="Arial"/>
          <w:b/>
          <w:sz w:val="22"/>
          <w:szCs w:val="22"/>
        </w:rPr>
      </w:pPr>
    </w:p>
    <w:p w14:paraId="1940318D" w14:textId="5FF3FC5B" w:rsidR="00812321" w:rsidRDefault="0024409C" w:rsidP="001423BB">
      <w:pPr>
        <w:jc w:val="center"/>
        <w:rPr>
          <w:rFonts w:ascii="Arial" w:hAnsi="Arial" w:cs="Arial"/>
          <w:b/>
          <w:sz w:val="22"/>
          <w:szCs w:val="22"/>
        </w:rPr>
      </w:pPr>
      <w:r w:rsidRPr="00C7507E">
        <w:rPr>
          <w:rFonts w:ascii="Arial" w:hAnsi="Arial" w:cs="Arial"/>
          <w:b/>
          <w:sz w:val="22"/>
          <w:szCs w:val="22"/>
        </w:rPr>
        <w:t xml:space="preserve">DOMANDA DI PARTECIPAZIONE </w:t>
      </w:r>
    </w:p>
    <w:p w14:paraId="2E25175C" w14:textId="02D6AC22" w:rsidR="0057420B" w:rsidRDefault="0057420B" w:rsidP="001423BB">
      <w:pPr>
        <w:jc w:val="center"/>
        <w:rPr>
          <w:rFonts w:ascii="Arial" w:hAnsi="Arial" w:cs="Arial"/>
          <w:b/>
          <w:sz w:val="22"/>
          <w:szCs w:val="22"/>
        </w:rPr>
      </w:pPr>
    </w:p>
    <w:p w14:paraId="5B6132D2" w14:textId="55C5BB38" w:rsidR="0057420B" w:rsidRPr="0057420B" w:rsidRDefault="0057420B" w:rsidP="0057420B">
      <w:pPr>
        <w:rPr>
          <w:rFonts w:ascii="Arial" w:hAnsi="Arial" w:cs="Arial"/>
          <w:bCs/>
          <w:sz w:val="22"/>
          <w:szCs w:val="22"/>
        </w:rPr>
      </w:pPr>
      <w:bookmarkStart w:id="0" w:name="_Hlk114665466"/>
      <w:r w:rsidRPr="004F3202">
        <w:rPr>
          <w:rFonts w:ascii="Arial" w:hAnsi="Arial" w:cs="Arial"/>
          <w:caps/>
          <w:sz w:val="22"/>
          <w:szCs w:val="22"/>
        </w:rPr>
        <w:t>“</w:t>
      </w:r>
      <w:r w:rsidRPr="004F3202">
        <w:rPr>
          <w:rFonts w:asciiTheme="minorHAnsi" w:hAnsiTheme="minorHAnsi" w:cstheme="minorHAnsi"/>
        </w:rPr>
        <w:t xml:space="preserve">PROCEDURA APERTA PER L'AFFIDAMENTO CONGIUNTO DELLA PROGETTAZIONE DEFINITIVA ED ESECUTIVA, DA RESTITUIRE IN MODALITÀ BIM, COORDINAMENTO DELLA SICUREZZA IN FASE DI PROGETTAZIONE, ED ESECUZIONE DEI LAVORI RELATIVI ALL’ADEGUAMENTO SISMICO E RIFUNZIONALIZZAZIONE PER N. </w:t>
      </w:r>
      <w:r w:rsidR="009B4658" w:rsidRPr="004F3202">
        <w:rPr>
          <w:rFonts w:asciiTheme="minorHAnsi" w:hAnsiTheme="minorHAnsi" w:cstheme="minorHAnsi"/>
        </w:rPr>
        <w:t>2</w:t>
      </w:r>
      <w:r w:rsidRPr="004F3202">
        <w:rPr>
          <w:rFonts w:asciiTheme="minorHAnsi" w:hAnsiTheme="minorHAnsi" w:cstheme="minorHAnsi"/>
        </w:rPr>
        <w:t xml:space="preserve"> BENI DI PROPRIETÀ DELLO STATO SITI IN ACQUASANTA TERME (FM)</w:t>
      </w:r>
      <w:r w:rsidR="009B4658" w:rsidRPr="004F3202">
        <w:rPr>
          <w:rFonts w:asciiTheme="minorHAnsi" w:hAnsiTheme="minorHAnsi" w:cstheme="minorHAnsi"/>
        </w:rPr>
        <w:t xml:space="preserve"> E</w:t>
      </w:r>
      <w:r w:rsidRPr="004F3202">
        <w:rPr>
          <w:rFonts w:asciiTheme="minorHAnsi" w:hAnsiTheme="minorHAnsi" w:cstheme="minorHAnsi"/>
        </w:rPr>
        <w:t xml:space="preserve"> AMANDOLA (AP):</w:t>
      </w:r>
      <w:r w:rsidRPr="004F3202">
        <w:rPr>
          <w:rFonts w:asciiTheme="minorHAnsi" w:hAnsiTheme="minorHAnsi" w:cstheme="minorHAnsi"/>
          <w:b/>
          <w:bCs/>
        </w:rPr>
        <w:t xml:space="preserve"> </w:t>
      </w:r>
      <w:r w:rsidRPr="004F3202">
        <w:rPr>
          <w:rFonts w:ascii="Arial" w:hAnsi="Arial" w:cs="Arial"/>
          <w:bCs/>
          <w:sz w:val="22"/>
          <w:szCs w:val="22"/>
        </w:rPr>
        <w:t xml:space="preserve">CIG </w:t>
      </w:r>
      <w:r w:rsidR="004738CF" w:rsidRPr="004738CF">
        <w:rPr>
          <w:rFonts w:asciiTheme="minorHAnsi" w:hAnsiTheme="minorHAnsi" w:cstheme="minorHAnsi"/>
        </w:rPr>
        <w:t>9464262C1</w:t>
      </w:r>
      <w:r w:rsidR="004738CF" w:rsidRPr="000B2D25">
        <w:rPr>
          <w:rFonts w:asciiTheme="minorHAnsi" w:hAnsiTheme="minorHAnsi" w:cstheme="minorHAnsi"/>
        </w:rPr>
        <w:t>0</w:t>
      </w:r>
      <w:r w:rsidRPr="004F3202">
        <w:rPr>
          <w:rFonts w:ascii="Arial" w:hAnsi="Arial" w:cs="Arial"/>
          <w:bCs/>
          <w:sz w:val="22"/>
          <w:szCs w:val="22"/>
        </w:rPr>
        <w:t xml:space="preserve"> CUP G64E21004850006 - CIG </w:t>
      </w:r>
      <w:r w:rsidR="000B2D25" w:rsidRPr="000B2D25">
        <w:rPr>
          <w:rFonts w:ascii="Arial" w:hAnsi="Arial" w:cs="Arial"/>
          <w:bCs/>
          <w:sz w:val="22"/>
          <w:szCs w:val="22"/>
        </w:rPr>
        <w:t>94679553A2</w:t>
      </w:r>
      <w:r w:rsidRPr="004F3202">
        <w:rPr>
          <w:rFonts w:ascii="Arial" w:hAnsi="Arial" w:cs="Arial"/>
          <w:bCs/>
          <w:sz w:val="22"/>
          <w:szCs w:val="22"/>
        </w:rPr>
        <w:t xml:space="preserve"> CUP G25F21003300006</w:t>
      </w:r>
    </w:p>
    <w:bookmarkEnd w:id="0"/>
    <w:p w14:paraId="009644AF" w14:textId="77777777" w:rsidR="0057420B" w:rsidRDefault="0057420B" w:rsidP="001423BB">
      <w:pPr>
        <w:jc w:val="center"/>
        <w:rPr>
          <w:rFonts w:ascii="Arial" w:hAnsi="Arial" w:cs="Arial"/>
          <w:b/>
          <w:sz w:val="22"/>
          <w:szCs w:val="22"/>
        </w:rPr>
      </w:pPr>
    </w:p>
    <w:p w14:paraId="406AC583" w14:textId="77777777" w:rsidR="00035B66" w:rsidRPr="00C7507E" w:rsidRDefault="00035B66" w:rsidP="001423BB">
      <w:pPr>
        <w:jc w:val="center"/>
        <w:rPr>
          <w:rFonts w:ascii="Arial" w:hAnsi="Arial" w:cs="Arial"/>
          <w:b/>
          <w:sz w:val="22"/>
          <w:szCs w:val="22"/>
        </w:rPr>
      </w:pPr>
    </w:p>
    <w:p w14:paraId="4EB9B016" w14:textId="77777777" w:rsidR="00D824E6" w:rsidRPr="00C7507E" w:rsidRDefault="006E63B9"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Il sottoscritto </w:t>
      </w:r>
      <w:r w:rsidR="002206EC" w:rsidRPr="00C7507E">
        <w:rPr>
          <w:rFonts w:ascii="Arial" w:hAnsi="Arial" w:cs="Arial"/>
          <w:sz w:val="22"/>
          <w:szCs w:val="22"/>
        </w:rPr>
        <w:fldChar w:fldCharType="begin">
          <w:ffData>
            <w:name w:val="Testo1"/>
            <w:enabled/>
            <w:calcOnExit w:val="0"/>
            <w:textInput/>
          </w:ffData>
        </w:fldChar>
      </w:r>
      <w:bookmarkStart w:id="1" w:name="Testo1"/>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bookmarkEnd w:id="1"/>
      <w:r w:rsidRPr="00C7507E">
        <w:rPr>
          <w:rFonts w:ascii="Arial" w:hAnsi="Arial" w:cs="Arial"/>
          <w:sz w:val="22"/>
          <w:szCs w:val="22"/>
        </w:rPr>
        <w:t xml:space="preserve"> nato/a </w:t>
      </w:r>
      <w:proofErr w:type="spellStart"/>
      <w:r w:rsidRPr="00C7507E">
        <w:rPr>
          <w:rFonts w:ascii="Arial" w:hAnsi="Arial" w:cs="Arial"/>
          <w:sz w:val="22"/>
          <w:szCs w:val="22"/>
        </w:rPr>
        <w:t>a</w:t>
      </w:r>
      <w:proofErr w:type="spellEnd"/>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il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CF</w:t>
      </w:r>
      <w:r w:rsidR="007D0EE4"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 xml:space="preserve">residente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w:t>
      </w:r>
      <w:r w:rsidR="007D0EE4" w:rsidRPr="00C7507E">
        <w:rPr>
          <w:rFonts w:ascii="Arial" w:hAnsi="Arial" w:cs="Arial"/>
          <w:sz w:val="22"/>
          <w:szCs w:val="22"/>
        </w:rPr>
        <w:t xml:space="preserve">, via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7D0EE4" w:rsidRPr="00C7507E">
        <w:rPr>
          <w:rFonts w:ascii="Arial" w:hAnsi="Arial" w:cs="Arial"/>
          <w:sz w:val="22"/>
          <w:szCs w:val="22"/>
        </w:rPr>
        <w:t xml:space="preserve">n.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D824E6" w:rsidRPr="00C7507E">
        <w:rPr>
          <w:rFonts w:ascii="Arial" w:hAnsi="Arial" w:cs="Arial"/>
          <w:sz w:val="22"/>
          <w:szCs w:val="22"/>
        </w:rPr>
        <w:t xml:space="preserve">in qualità di </w:t>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14:paraId="44A508DE" w14:textId="77777777" w:rsidR="00D824E6" w:rsidRPr="00C7507E" w:rsidRDefault="002206EC" w:rsidP="00EA0784">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ed w:val="0"/>
            </w:checkBox>
          </w:ffData>
        </w:fldChar>
      </w:r>
      <w:bookmarkStart w:id="2" w:name="Controllo1"/>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bookmarkEnd w:id="2"/>
      <w:r w:rsidRPr="00C7507E">
        <w:rPr>
          <w:rFonts w:ascii="Arial" w:hAnsi="Arial" w:cs="Arial"/>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professionista singolo con sede in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P.IVA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00D824E6" w:rsidRPr="00C7507E">
        <w:rPr>
          <w:rFonts w:ascii="Arial" w:hAnsi="Arial" w:cs="Arial"/>
          <w:sz w:val="22"/>
          <w:szCs w:val="22"/>
        </w:rPr>
        <w:t>PEC</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14:paraId="0A52146D" w14:textId="77777777" w:rsidR="00D824E6"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ovvero</w:t>
      </w:r>
    </w:p>
    <w:p w14:paraId="09E66308" w14:textId="77777777"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D824E6" w:rsidRPr="00C7507E">
        <w:rPr>
          <w:rFonts w:ascii="Arial" w:hAnsi="Arial" w:cs="Arial"/>
          <w:i/>
          <w:sz w:val="22"/>
          <w:szCs w:val="22"/>
        </w:rPr>
        <w:t>(se del caso)</w:t>
      </w:r>
      <w:r w:rsidR="00D824E6" w:rsidRPr="00C7507E">
        <w:rPr>
          <w:rFonts w:ascii="Arial" w:hAnsi="Arial" w:cs="Arial"/>
          <w:sz w:val="22"/>
          <w:szCs w:val="22"/>
        </w:rPr>
        <w:t xml:space="preserve"> Legale Rappresentante</w:t>
      </w:r>
      <w:r w:rsidR="00D824E6" w:rsidRPr="00C7507E">
        <w:rPr>
          <w:rFonts w:ascii="Arial" w:hAnsi="Arial" w:cs="Arial"/>
          <w:i/>
          <w:sz w:val="22"/>
          <w:szCs w:val="22"/>
        </w:rPr>
        <w:t xml:space="preserve"> </w:t>
      </w:r>
    </w:p>
    <w:p w14:paraId="6671DDAE" w14:textId="77777777"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i/>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procuratore generale/speciale, giusta procura allegata </w:t>
      </w:r>
    </w:p>
    <w:p w14:paraId="395249C2" w14:textId="77777777" w:rsidR="00A60A58"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del concorrente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i/>
          <w:sz w:val="22"/>
          <w:szCs w:val="22"/>
        </w:rPr>
        <w:t xml:space="preserve"> </w:t>
      </w:r>
      <w:r w:rsidRPr="00C7507E">
        <w:rPr>
          <w:rFonts w:ascii="Arial" w:hAnsi="Arial" w:cs="Arial"/>
          <w:i/>
          <w:sz w:val="22"/>
          <w:szCs w:val="22"/>
        </w:rPr>
        <w:t xml:space="preserve">(indicare la denominazione sociale)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i/>
          <w:sz w:val="22"/>
          <w:szCs w:val="22"/>
        </w:rPr>
        <w:t xml:space="preserve">indicare la forma giuridica)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la sede legale</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CF e PI</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14:paraId="24E46062" w14:textId="7112101C" w:rsidR="00A46643" w:rsidRPr="004F3202" w:rsidRDefault="00A46643" w:rsidP="00D65AE5">
      <w:pPr>
        <w:tabs>
          <w:tab w:val="left" w:pos="3690"/>
          <w:tab w:val="center" w:pos="4819"/>
        </w:tabs>
        <w:spacing w:before="100" w:beforeAutospacing="1" w:after="100" w:afterAutospacing="1"/>
        <w:jc w:val="center"/>
        <w:rPr>
          <w:rFonts w:ascii="Arial" w:hAnsi="Arial" w:cs="Arial"/>
          <w:b/>
          <w:iCs/>
          <w:sz w:val="22"/>
          <w:szCs w:val="22"/>
        </w:rPr>
      </w:pPr>
      <w:r w:rsidRPr="004F3202">
        <w:rPr>
          <w:rFonts w:ascii="Arial" w:hAnsi="Arial" w:cs="Arial"/>
          <w:b/>
          <w:iCs/>
          <w:sz w:val="22"/>
          <w:szCs w:val="22"/>
        </w:rPr>
        <w:t xml:space="preserve">CHIEDE </w:t>
      </w:r>
      <w:r w:rsidR="003D36EF" w:rsidRPr="004F3202">
        <w:rPr>
          <w:rFonts w:ascii="Arial" w:hAnsi="Arial" w:cs="Arial"/>
          <w:b/>
          <w:iCs/>
          <w:sz w:val="22"/>
          <w:szCs w:val="22"/>
        </w:rPr>
        <w:t>DI PARTECIPARE ALLA GARA</w:t>
      </w:r>
    </w:p>
    <w:p w14:paraId="68525F53" w14:textId="34D4A33F" w:rsidR="00D378D9" w:rsidRPr="00B44092" w:rsidRDefault="00D378D9" w:rsidP="00F95D4B">
      <w:pPr>
        <w:rPr>
          <w:rFonts w:ascii="Arial" w:hAnsi="Arial" w:cs="Arial"/>
          <w:bCs/>
          <w:i/>
          <w:sz w:val="22"/>
          <w:szCs w:val="22"/>
        </w:rPr>
      </w:pPr>
    </w:p>
    <w:p w14:paraId="4F8EEC5B" w14:textId="39A3E315" w:rsidR="008A76C0" w:rsidRPr="00C7507E" w:rsidRDefault="00BF2BD9" w:rsidP="00AB5F9C">
      <w:pPr>
        <w:tabs>
          <w:tab w:val="left" w:pos="3690"/>
          <w:tab w:val="center" w:pos="4819"/>
        </w:tabs>
        <w:spacing w:before="100" w:beforeAutospacing="1" w:after="100" w:afterAutospacing="1"/>
        <w:rPr>
          <w:rFonts w:ascii="Arial" w:hAnsi="Arial" w:cs="Arial"/>
          <w:sz w:val="22"/>
          <w:szCs w:val="22"/>
        </w:rPr>
      </w:pPr>
      <w:r w:rsidRPr="00C7507E">
        <w:rPr>
          <w:rFonts w:ascii="Arial" w:hAnsi="Arial" w:cs="Arial"/>
          <w:sz w:val="22"/>
          <w:szCs w:val="22"/>
        </w:rPr>
        <w:t>i</w:t>
      </w:r>
      <w:r w:rsidR="008A76C0" w:rsidRPr="00C7507E">
        <w:rPr>
          <w:rFonts w:ascii="Arial" w:hAnsi="Arial" w:cs="Arial"/>
          <w:sz w:val="22"/>
          <w:szCs w:val="22"/>
        </w:rPr>
        <w:t>n qualità di</w:t>
      </w:r>
      <w:r w:rsidRPr="00C7507E">
        <w:rPr>
          <w:rFonts w:ascii="Arial" w:hAnsi="Arial" w:cs="Arial"/>
          <w:sz w:val="22"/>
          <w:szCs w:val="22"/>
        </w:rPr>
        <w:t>:</w:t>
      </w:r>
    </w:p>
    <w:p w14:paraId="390E476F" w14:textId="3D698027" w:rsidR="008A76C0" w:rsidRPr="00757D46" w:rsidRDefault="002206EC" w:rsidP="00757D46">
      <w:pPr>
        <w:rPr>
          <w:rFonts w:ascii="Arial" w:hAnsi="Arial" w:cs="Arial"/>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757D46" w:rsidRPr="00757D46">
        <w:rPr>
          <w:rFonts w:ascii="Arial" w:hAnsi="Arial" w:cs="Arial"/>
        </w:rPr>
        <w:t xml:space="preserve">società o altro soggetto singolo ex art. 45 co. 2 lett. a) del </w:t>
      </w:r>
      <w:proofErr w:type="spellStart"/>
      <w:r w:rsidR="00757D46" w:rsidRPr="00757D46">
        <w:rPr>
          <w:rFonts w:ascii="Arial" w:hAnsi="Arial" w:cs="Arial"/>
        </w:rPr>
        <w:t>D.Lgs.</w:t>
      </w:r>
      <w:proofErr w:type="spellEnd"/>
      <w:r w:rsidR="00757D46" w:rsidRPr="00757D46">
        <w:rPr>
          <w:rFonts w:ascii="Arial" w:hAnsi="Arial" w:cs="Arial"/>
        </w:rPr>
        <w:t xml:space="preserve"> 50/16;</w:t>
      </w:r>
    </w:p>
    <w:p w14:paraId="73D74822" w14:textId="5699D5BA"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757D46" w:rsidRPr="00757D46">
        <w:rPr>
          <w:rFonts w:ascii="Arial" w:hAnsi="Arial" w:cs="Arial"/>
          <w:sz w:val="22"/>
          <w:szCs w:val="22"/>
        </w:rPr>
        <w:t xml:space="preserve">consorzio ex art. 45 co. 2 lett. b) e c) del </w:t>
      </w:r>
      <w:proofErr w:type="spellStart"/>
      <w:r w:rsidR="00757D46" w:rsidRPr="00757D46">
        <w:rPr>
          <w:rFonts w:ascii="Arial" w:hAnsi="Arial" w:cs="Arial"/>
          <w:sz w:val="22"/>
          <w:szCs w:val="22"/>
        </w:rPr>
        <w:t>D.Lgs.</w:t>
      </w:r>
      <w:proofErr w:type="spellEnd"/>
      <w:r w:rsidR="00757D46" w:rsidRPr="00757D46">
        <w:rPr>
          <w:rFonts w:ascii="Arial" w:hAnsi="Arial" w:cs="Arial"/>
          <w:sz w:val="22"/>
          <w:szCs w:val="22"/>
        </w:rPr>
        <w:t xml:space="preserve"> 50/16 che partecipa in proprio;</w:t>
      </w:r>
    </w:p>
    <w:p w14:paraId="24F74640" w14:textId="3BCE4302" w:rsidR="00D824E6"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757D46">
        <w:rPr>
          <w:rFonts w:ascii="Arial" w:hAnsi="Arial" w:cs="Arial"/>
          <w:sz w:val="22"/>
          <w:szCs w:val="22"/>
        </w:rPr>
        <w:t xml:space="preserve"> </w:t>
      </w:r>
      <w:r w:rsidR="00757D46" w:rsidRPr="00757D46">
        <w:rPr>
          <w:rFonts w:ascii="Arial" w:hAnsi="Arial" w:cs="Arial"/>
          <w:sz w:val="22"/>
          <w:szCs w:val="22"/>
        </w:rPr>
        <w:t xml:space="preserve">consorzio ex art. 45 co. 2 lett. b) e c) del </w:t>
      </w:r>
      <w:r w:rsidR="00337419" w:rsidRPr="00757D46">
        <w:rPr>
          <w:rFonts w:ascii="Arial" w:hAnsi="Arial" w:cs="Arial"/>
          <w:sz w:val="22"/>
          <w:szCs w:val="22"/>
        </w:rPr>
        <w:t>D. Lgs</w:t>
      </w:r>
      <w:r w:rsidR="00757D46" w:rsidRPr="00757D46">
        <w:rPr>
          <w:rFonts w:ascii="Arial" w:hAnsi="Arial" w:cs="Arial"/>
          <w:sz w:val="22"/>
          <w:szCs w:val="22"/>
        </w:rPr>
        <w:t>.50/16 che partecipa per i seguenti consorziati</w:t>
      </w:r>
      <w:r w:rsidR="002127FA">
        <w:rPr>
          <w:rFonts w:ascii="Arial" w:hAnsi="Arial" w:cs="Arial"/>
          <w:sz w:val="22"/>
          <w:szCs w:val="22"/>
        </w:rPr>
        <w:t>:</w:t>
      </w:r>
      <w:r w:rsidR="003D5EAA">
        <w:rPr>
          <w:rStyle w:val="Rimandonotaapidipagina"/>
          <w:rFonts w:ascii="Arial" w:hAnsi="Arial" w:cs="Arial"/>
          <w:sz w:val="22"/>
          <w:szCs w:val="22"/>
        </w:rPr>
        <w:footnoteReference w:id="1"/>
      </w:r>
    </w:p>
    <w:p w14:paraId="137B61EE" w14:textId="77777777" w:rsidR="002F389E" w:rsidRPr="00C7507E" w:rsidRDefault="002F389E" w:rsidP="00232A15">
      <w:pPr>
        <w:spacing w:before="120" w:after="120"/>
        <w:rPr>
          <w:rFonts w:ascii="Arial" w:hAnsi="Arial" w:cs="Arial"/>
          <w:sz w:val="22"/>
          <w:szCs w:val="22"/>
        </w:rPr>
      </w:pPr>
    </w:p>
    <w:p w14:paraId="7F68A7AC" w14:textId="77777777" w:rsidR="008A76C0" w:rsidRPr="00C7507E" w:rsidRDefault="002206EC" w:rsidP="006A3A06">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lastRenderedPageBreak/>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 xml:space="preserve">(indicare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indicare la sede legale</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008A76C0" w:rsidRPr="00C7507E">
        <w:rPr>
          <w:rFonts w:ascii="Arial" w:hAnsi="Arial" w:cs="Arial"/>
        </w:rPr>
        <w:t>(</w:t>
      </w:r>
      <w:r w:rsidR="008A76C0" w:rsidRPr="00C7507E">
        <w:rPr>
          <w:rFonts w:ascii="Arial" w:hAnsi="Arial" w:cs="Arial"/>
          <w:i/>
        </w:rPr>
        <w:t>indicare CF e PI</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w:t>
      </w:r>
    </w:p>
    <w:p w14:paraId="6CF564DF" w14:textId="77777777" w:rsidR="003E458F" w:rsidRPr="00C7507E" w:rsidRDefault="002206EC" w:rsidP="002206EC">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1D2BB4BA" w14:textId="77777777" w:rsidR="00D824E6" w:rsidRPr="00C7507E" w:rsidRDefault="002206EC" w:rsidP="003E458F">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(per ogni altro consorziato indicare la denominazione sociale, forma giuridica, sede legale, CF e PI);</w:t>
      </w:r>
    </w:p>
    <w:p w14:paraId="0E3643EB" w14:textId="3CABB32C" w:rsidR="00EA5C01" w:rsidRDefault="00EA5C01" w:rsidP="00C4130C">
      <w:pPr>
        <w:pStyle w:val="Paragrafoelenco"/>
        <w:spacing w:before="120" w:after="0" w:line="240" w:lineRule="auto"/>
        <w:ind w:left="714"/>
        <w:contextualSpacing w:val="0"/>
        <w:jc w:val="both"/>
        <w:rPr>
          <w:rFonts w:ascii="Arial" w:hAnsi="Arial" w:cs="Arial"/>
        </w:rPr>
      </w:pPr>
    </w:p>
    <w:p w14:paraId="22057561" w14:textId="4C09B6BC" w:rsidR="00EA5C01" w:rsidRDefault="00EA5C01" w:rsidP="00EA5C01">
      <w:pPr>
        <w:pStyle w:val="Paragrafoelenco"/>
        <w:spacing w:before="120" w:after="0" w:line="240" w:lineRule="auto"/>
        <w:ind w:left="0"/>
        <w:contextualSpacing w:val="0"/>
        <w:jc w:val="both"/>
        <w:rPr>
          <w:rFonts w:ascii="Arial" w:hAnsi="Arial" w:cs="Arial"/>
        </w:rPr>
      </w:pPr>
      <w:r>
        <w:rPr>
          <w:rFonts w:ascii="Arial" w:hAnsi="Arial" w:cs="Arial"/>
        </w:rPr>
        <w:t>in possesso:</w:t>
      </w:r>
    </w:p>
    <w:p w14:paraId="22D36401" w14:textId="77777777" w:rsidR="00EA5C01" w:rsidRPr="00C7507E" w:rsidRDefault="00EA5C01" w:rsidP="00C4130C">
      <w:pPr>
        <w:pStyle w:val="Paragrafoelenco"/>
        <w:spacing w:before="120" w:after="0" w:line="240" w:lineRule="auto"/>
        <w:ind w:left="714"/>
        <w:contextualSpacing w:val="0"/>
        <w:jc w:val="both"/>
        <w:rPr>
          <w:rFonts w:ascii="Arial" w:hAnsi="Arial" w:cs="Arial"/>
        </w:rPr>
      </w:pPr>
    </w:p>
    <w:p w14:paraId="77E3413B" w14:textId="42FF4F3B" w:rsidR="00F21DC9" w:rsidRDefault="002206EC" w:rsidP="00D824E6">
      <w:pPr>
        <w:rPr>
          <w:rFonts w:ascii="Arial" w:hAnsi="Arial" w:cs="Arial"/>
          <w:sz w:val="22"/>
          <w:szCs w:val="22"/>
        </w:rPr>
      </w:pPr>
      <w:r w:rsidRPr="00C7507E">
        <w:rPr>
          <w:rFonts w:ascii="Arial" w:hAnsi="Arial" w:cs="Arial"/>
          <w:sz w:val="22"/>
          <w:szCs w:val="22"/>
        </w:rPr>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0A4CA6">
        <w:rPr>
          <w:rFonts w:ascii="Arial" w:hAnsi="Arial" w:cs="Arial"/>
          <w:sz w:val="22"/>
          <w:szCs w:val="22"/>
        </w:rPr>
        <w:t>di attestazione e qualificazione SOA per la progettazione e costruzione nelle seguenti categorie o classifiche:</w:t>
      </w:r>
    </w:p>
    <w:p w14:paraId="578F5463" w14:textId="582841B4" w:rsidR="000A4CA6" w:rsidRDefault="000A4CA6" w:rsidP="000A4CA6">
      <w:pPr>
        <w:pStyle w:val="Paragrafoelenco"/>
        <w:numPr>
          <w:ilvl w:val="0"/>
          <w:numId w:val="35"/>
        </w:numPr>
        <w:rPr>
          <w:rFonts w:ascii="Arial" w:hAnsi="Arial" w:cs="Arial"/>
        </w:rPr>
      </w:pPr>
      <w:r>
        <w:rPr>
          <w:rFonts w:ascii="Arial" w:hAnsi="Arial" w:cs="Arial"/>
        </w:rPr>
        <w:t>Categoria _______ classifica ______</w:t>
      </w:r>
    </w:p>
    <w:p w14:paraId="47126C64" w14:textId="3E89AD45" w:rsidR="000A4CA6" w:rsidRDefault="000A4CA6" w:rsidP="000A4CA6">
      <w:pPr>
        <w:pStyle w:val="Paragrafoelenco"/>
        <w:numPr>
          <w:ilvl w:val="0"/>
          <w:numId w:val="35"/>
        </w:numPr>
        <w:rPr>
          <w:rFonts w:ascii="Arial" w:hAnsi="Arial" w:cs="Arial"/>
        </w:rPr>
      </w:pPr>
      <w:r>
        <w:rPr>
          <w:rFonts w:ascii="Arial" w:hAnsi="Arial" w:cs="Arial"/>
        </w:rPr>
        <w:t xml:space="preserve">Categoria </w:t>
      </w:r>
      <w:r w:rsidR="00CB0FF0">
        <w:rPr>
          <w:rFonts w:ascii="Arial" w:hAnsi="Arial" w:cs="Arial"/>
        </w:rPr>
        <w:t>_______ classifica ______</w:t>
      </w:r>
    </w:p>
    <w:p w14:paraId="42C91392" w14:textId="2BCB5DE0" w:rsidR="00CB0FF0" w:rsidRDefault="00CB0FF0" w:rsidP="000A4CA6">
      <w:pPr>
        <w:pStyle w:val="Paragrafoelenco"/>
        <w:numPr>
          <w:ilvl w:val="0"/>
          <w:numId w:val="35"/>
        </w:numPr>
        <w:rPr>
          <w:rFonts w:ascii="Arial" w:hAnsi="Arial" w:cs="Arial"/>
        </w:rPr>
      </w:pPr>
      <w:r>
        <w:rPr>
          <w:rFonts w:ascii="Arial" w:hAnsi="Arial" w:cs="Arial"/>
        </w:rPr>
        <w:t>Categoria _______ classifica ______</w:t>
      </w:r>
    </w:p>
    <w:p w14:paraId="33DD1B7D" w14:textId="1E11950A" w:rsidR="00CB0FF0" w:rsidRPr="00CB0FF0" w:rsidRDefault="00CB0FF0" w:rsidP="00CB0FF0">
      <w:pPr>
        <w:pStyle w:val="Paragrafoelenco"/>
        <w:jc w:val="center"/>
        <w:rPr>
          <w:rFonts w:ascii="Arial" w:hAnsi="Arial" w:cs="Arial"/>
          <w:b/>
        </w:rPr>
      </w:pPr>
      <w:r w:rsidRPr="00CB0FF0">
        <w:rPr>
          <w:rFonts w:ascii="Arial" w:hAnsi="Arial" w:cs="Arial"/>
          <w:b/>
        </w:rPr>
        <w:t>DICHIARA</w:t>
      </w:r>
    </w:p>
    <w:p w14:paraId="50EDD975" w14:textId="7036D6AF" w:rsidR="00813DA4" w:rsidRDefault="00CB0FF0" w:rsidP="00F21DC9">
      <w:pPr>
        <w:rPr>
          <w:rFonts w:ascii="Arial" w:hAnsi="Arial" w:cs="Arial"/>
          <w:sz w:val="22"/>
          <w:szCs w:val="22"/>
        </w:rPr>
      </w:pPr>
      <w:r>
        <w:rPr>
          <w:rFonts w:ascii="Arial" w:hAnsi="Arial" w:cs="Arial"/>
          <w:sz w:val="22"/>
          <w:szCs w:val="22"/>
        </w:rPr>
        <w:t xml:space="preserve">Che con riferimento alle attività di progettazione </w:t>
      </w:r>
      <w:r w:rsidR="00C74320" w:rsidRPr="004F3202">
        <w:rPr>
          <w:rFonts w:ascii="Arial" w:hAnsi="Arial" w:cs="Arial"/>
          <w:color w:val="000000"/>
        </w:rPr>
        <w:t>definitiva/esecutiva</w:t>
      </w:r>
      <w:r w:rsidR="00C74320" w:rsidRPr="002E5409">
        <w:rPr>
          <w:rFonts w:ascii="Arial" w:hAnsi="Arial" w:cs="Arial"/>
          <w:color w:val="000000"/>
        </w:rPr>
        <w:t xml:space="preserve"> </w:t>
      </w:r>
      <w:r>
        <w:rPr>
          <w:rFonts w:ascii="Arial" w:hAnsi="Arial" w:cs="Arial"/>
          <w:sz w:val="22"/>
          <w:szCs w:val="22"/>
        </w:rPr>
        <w:t>oggetto di gara intende procedere.</w:t>
      </w:r>
    </w:p>
    <w:p w14:paraId="6B019FB1" w14:textId="77777777" w:rsidR="00CB0FF0" w:rsidRDefault="00CB0FF0" w:rsidP="00F21DC9">
      <w:pPr>
        <w:rPr>
          <w:rFonts w:ascii="Arial" w:hAnsi="Arial" w:cs="Arial"/>
          <w:sz w:val="22"/>
          <w:szCs w:val="22"/>
        </w:rPr>
      </w:pPr>
    </w:p>
    <w:p w14:paraId="18B11439" w14:textId="767F7995" w:rsidR="00F21DC9" w:rsidRDefault="00813DA4" w:rsidP="009A7060">
      <w:pPr>
        <w:ind w:left="426"/>
        <w:rPr>
          <w:rFonts w:ascii="Arial" w:hAnsi="Arial" w:cs="Arial"/>
          <w:sz w:val="22"/>
          <w:szCs w:val="22"/>
        </w:rPr>
      </w:pPr>
      <w:r>
        <w:rPr>
          <w:rFonts w:ascii="Arial" w:hAnsi="Arial" w:cs="Arial"/>
          <w:sz w:val="22"/>
          <w:szCs w:val="22"/>
        </w:rPr>
        <w:t xml:space="preserve">  </w:t>
      </w:r>
      <w:r w:rsidR="00F21DC9">
        <w:rPr>
          <w:rFonts w:ascii="Arial" w:hAnsi="Arial" w:cs="Arial"/>
          <w:sz w:val="22"/>
          <w:szCs w:val="22"/>
        </w:rPr>
        <w:t xml:space="preserve">  </w:t>
      </w:r>
      <w:r w:rsidR="00F21DC9" w:rsidRPr="00F21DC9">
        <w:rPr>
          <w:rFonts w:ascii="Arial" w:hAnsi="Arial" w:cs="Arial"/>
          <w:sz w:val="22"/>
          <w:szCs w:val="22"/>
        </w:rPr>
        <w:fldChar w:fldCharType="begin">
          <w:ffData>
            <w:name w:val=""/>
            <w:enabled/>
            <w:calcOnExit w:val="0"/>
            <w:checkBox>
              <w:sizeAuto/>
              <w:default w:val="0"/>
            </w:checkBox>
          </w:ffData>
        </w:fldChar>
      </w:r>
      <w:r w:rsidR="00F21DC9" w:rsidRPr="00F21DC9">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00F21DC9" w:rsidRPr="00F21DC9">
        <w:rPr>
          <w:rFonts w:ascii="Arial" w:hAnsi="Arial" w:cs="Arial"/>
          <w:sz w:val="22"/>
          <w:szCs w:val="22"/>
        </w:rPr>
        <w:fldChar w:fldCharType="end"/>
      </w:r>
      <w:r w:rsidR="00F21DC9" w:rsidRPr="00F21DC9">
        <w:rPr>
          <w:rFonts w:ascii="Arial" w:hAnsi="Arial" w:cs="Arial"/>
          <w:sz w:val="22"/>
          <w:szCs w:val="22"/>
        </w:rPr>
        <w:t xml:space="preserve"> </w:t>
      </w:r>
      <w:r w:rsidR="00CB0FF0">
        <w:rPr>
          <w:rFonts w:ascii="Arial" w:hAnsi="Arial" w:cs="Arial"/>
          <w:sz w:val="22"/>
          <w:szCs w:val="22"/>
        </w:rPr>
        <w:t xml:space="preserve">in proprio, </w:t>
      </w:r>
      <w:r w:rsidR="001F7711">
        <w:rPr>
          <w:rFonts w:ascii="Arial" w:hAnsi="Arial" w:cs="Arial"/>
          <w:sz w:val="22"/>
          <w:szCs w:val="22"/>
        </w:rPr>
        <w:t>quale impresa di cui all’art. 45 co. 1 del D. lgs. 50/2016, attestata per la progettazione e costruzione</w:t>
      </w:r>
      <w:r w:rsidR="0023767F">
        <w:rPr>
          <w:rStyle w:val="Rimandonotaapidipagina"/>
          <w:rFonts w:ascii="Arial" w:hAnsi="Arial" w:cs="Arial"/>
          <w:sz w:val="22"/>
          <w:szCs w:val="22"/>
        </w:rPr>
        <w:footnoteReference w:id="2"/>
      </w:r>
      <w:r w:rsidR="001F7711">
        <w:rPr>
          <w:rFonts w:ascii="Arial" w:hAnsi="Arial" w:cs="Arial"/>
          <w:sz w:val="22"/>
          <w:szCs w:val="22"/>
        </w:rPr>
        <w:t xml:space="preserve"> secondo quanto previsto dall’art. 59, co. 1 bis, secondo periodo del </w:t>
      </w:r>
      <w:proofErr w:type="spellStart"/>
      <w:r w:rsidR="001F7711">
        <w:rPr>
          <w:rFonts w:ascii="Arial" w:hAnsi="Arial" w:cs="Arial"/>
          <w:sz w:val="22"/>
          <w:szCs w:val="22"/>
        </w:rPr>
        <w:t>D.Lgs.</w:t>
      </w:r>
      <w:proofErr w:type="spellEnd"/>
      <w:r w:rsidR="001F7711">
        <w:rPr>
          <w:rFonts w:ascii="Arial" w:hAnsi="Arial" w:cs="Arial"/>
          <w:sz w:val="22"/>
          <w:szCs w:val="22"/>
        </w:rPr>
        <w:t xml:space="preserve"> 50/16, autonomamente qualificata ed in possesso, attraverso il proprio staff tecnico di progettazione nomi</w:t>
      </w:r>
      <w:r w:rsidR="00633B0B">
        <w:rPr>
          <w:rFonts w:ascii="Arial" w:hAnsi="Arial" w:cs="Arial"/>
          <w:sz w:val="22"/>
          <w:szCs w:val="22"/>
        </w:rPr>
        <w:t xml:space="preserve">nativamente individuato nel </w:t>
      </w:r>
      <w:proofErr w:type="spellStart"/>
      <w:r w:rsidR="00633B0B">
        <w:rPr>
          <w:rFonts w:ascii="Arial" w:hAnsi="Arial" w:cs="Arial"/>
          <w:sz w:val="22"/>
          <w:szCs w:val="22"/>
        </w:rPr>
        <w:t>pro</w:t>
      </w:r>
      <w:r w:rsidR="001F7711">
        <w:rPr>
          <w:rFonts w:ascii="Arial" w:hAnsi="Arial" w:cs="Arial"/>
          <w:sz w:val="22"/>
          <w:szCs w:val="22"/>
        </w:rPr>
        <w:t>seguio</w:t>
      </w:r>
      <w:proofErr w:type="spellEnd"/>
      <w:r w:rsidR="001F7711">
        <w:rPr>
          <w:rFonts w:ascii="Arial" w:hAnsi="Arial" w:cs="Arial"/>
          <w:sz w:val="22"/>
          <w:szCs w:val="22"/>
        </w:rPr>
        <w:t>, dei requisiti prescritti ai fini della partecipazione;</w:t>
      </w:r>
    </w:p>
    <w:p w14:paraId="5C617F42" w14:textId="77777777" w:rsidR="00F21DC9" w:rsidRPr="00F21DC9" w:rsidRDefault="00F21DC9" w:rsidP="00F21DC9">
      <w:pPr>
        <w:rPr>
          <w:rFonts w:ascii="Arial" w:hAnsi="Arial" w:cs="Arial"/>
          <w:sz w:val="22"/>
          <w:szCs w:val="22"/>
        </w:rPr>
      </w:pPr>
    </w:p>
    <w:p w14:paraId="662F6B0D" w14:textId="24D06010" w:rsidR="009E36F8" w:rsidRPr="009E36F8" w:rsidRDefault="00F21DC9" w:rsidP="009E36F8">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sidR="009A7060">
        <w:rPr>
          <w:rFonts w:ascii="Arial" w:hAnsi="Arial" w:cs="Arial"/>
          <w:sz w:val="22"/>
          <w:szCs w:val="22"/>
        </w:rPr>
        <w:t xml:space="preserve">quale impresa di cui all’art. 45 co. 1 </w:t>
      </w:r>
      <w:r w:rsidR="009A7060" w:rsidRPr="009A7060">
        <w:rPr>
          <w:rFonts w:ascii="Arial" w:hAnsi="Arial" w:cs="Arial"/>
          <w:sz w:val="22"/>
          <w:szCs w:val="22"/>
        </w:rPr>
        <w:t>del D. lgs. 50/2016</w:t>
      </w:r>
      <w:r w:rsidR="00194AAA" w:rsidRPr="00194AAA">
        <w:rPr>
          <w:rFonts w:ascii="Arial" w:hAnsi="Arial" w:cs="Arial"/>
          <w:sz w:val="22"/>
          <w:szCs w:val="22"/>
        </w:rPr>
        <w:t xml:space="preserve"> che </w:t>
      </w:r>
      <w:proofErr w:type="spellStart"/>
      <w:r w:rsidR="00194AAA" w:rsidRPr="00194AAA">
        <w:rPr>
          <w:rFonts w:ascii="Arial" w:hAnsi="Arial" w:cs="Arial"/>
          <w:sz w:val="22"/>
          <w:szCs w:val="22"/>
        </w:rPr>
        <w:t>indende</w:t>
      </w:r>
      <w:proofErr w:type="spellEnd"/>
      <w:r w:rsidR="00194AAA" w:rsidRPr="00194AAA">
        <w:rPr>
          <w:rFonts w:ascii="Arial" w:hAnsi="Arial" w:cs="Arial"/>
          <w:sz w:val="22"/>
          <w:szCs w:val="22"/>
        </w:rPr>
        <w:t xml:space="preserve"> “avvalersi”</w:t>
      </w:r>
      <w:r w:rsidR="00194AAA">
        <w:rPr>
          <w:rFonts w:ascii="Arial" w:hAnsi="Arial" w:cs="Arial"/>
          <w:sz w:val="22"/>
          <w:szCs w:val="22"/>
        </w:rPr>
        <w:t xml:space="preserve"> </w:t>
      </w:r>
      <w:r w:rsidR="001B68D9">
        <w:rPr>
          <w:rStyle w:val="Rimandonotaapidipagina"/>
          <w:rFonts w:ascii="Arial" w:hAnsi="Arial" w:cs="Arial"/>
          <w:sz w:val="22"/>
          <w:szCs w:val="22"/>
        </w:rPr>
        <w:footnoteReference w:id="3"/>
      </w:r>
      <w:r w:rsidR="009A7060">
        <w:rPr>
          <w:rFonts w:ascii="Arial" w:hAnsi="Arial" w:cs="Arial"/>
          <w:sz w:val="22"/>
          <w:szCs w:val="22"/>
        </w:rPr>
        <w:t xml:space="preserve"> </w:t>
      </w:r>
      <w:r w:rsidR="009E36F8">
        <w:rPr>
          <w:rFonts w:ascii="Arial" w:hAnsi="Arial" w:cs="Arial"/>
          <w:sz w:val="22"/>
          <w:szCs w:val="22"/>
        </w:rPr>
        <w:t xml:space="preserve">di un Progettista di cui all’art. 46 del D. lgs. 50/2016 qualificato, </w:t>
      </w:r>
      <w:r w:rsidR="009E36F8" w:rsidRPr="009E36F8">
        <w:rPr>
          <w:rFonts w:ascii="Arial" w:hAnsi="Arial" w:cs="Arial"/>
          <w:sz w:val="22"/>
          <w:szCs w:val="22"/>
        </w:rPr>
        <w:t>nomi</w:t>
      </w:r>
      <w:r w:rsidR="00633B0B">
        <w:rPr>
          <w:rFonts w:ascii="Arial" w:hAnsi="Arial" w:cs="Arial"/>
          <w:sz w:val="22"/>
          <w:szCs w:val="22"/>
        </w:rPr>
        <w:t xml:space="preserve">nativamente individuato nel </w:t>
      </w:r>
      <w:proofErr w:type="spellStart"/>
      <w:r w:rsidR="00633B0B">
        <w:rPr>
          <w:rFonts w:ascii="Arial" w:hAnsi="Arial" w:cs="Arial"/>
          <w:sz w:val="22"/>
          <w:szCs w:val="22"/>
        </w:rPr>
        <w:t>pro</w:t>
      </w:r>
      <w:r w:rsidR="009E36F8" w:rsidRPr="009E36F8">
        <w:rPr>
          <w:rFonts w:ascii="Arial" w:hAnsi="Arial" w:cs="Arial"/>
          <w:sz w:val="22"/>
          <w:szCs w:val="22"/>
        </w:rPr>
        <w:t>seguio</w:t>
      </w:r>
      <w:proofErr w:type="spellEnd"/>
      <w:r w:rsidR="009E36F8" w:rsidRPr="009E36F8">
        <w:rPr>
          <w:rFonts w:ascii="Arial" w:hAnsi="Arial" w:cs="Arial"/>
          <w:sz w:val="22"/>
          <w:szCs w:val="22"/>
        </w:rPr>
        <w:t>, dei requisiti prescritti ai fini della partecipazione;</w:t>
      </w:r>
    </w:p>
    <w:p w14:paraId="1AD7550B" w14:textId="6F1FE316" w:rsidR="00F21DC9" w:rsidRPr="00F21DC9" w:rsidRDefault="00F21DC9" w:rsidP="00F21DC9">
      <w:pPr>
        <w:rPr>
          <w:rFonts w:ascii="Arial" w:hAnsi="Arial" w:cs="Arial"/>
          <w:sz w:val="22"/>
          <w:szCs w:val="22"/>
        </w:rPr>
      </w:pPr>
    </w:p>
    <w:p w14:paraId="51E6469C" w14:textId="3325ADD5" w:rsidR="00F21DC9" w:rsidRP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sidR="009E36F8">
        <w:rPr>
          <w:rFonts w:ascii="Arial" w:hAnsi="Arial" w:cs="Arial"/>
          <w:sz w:val="22"/>
          <w:szCs w:val="22"/>
        </w:rPr>
        <w:t xml:space="preserve">quale </w:t>
      </w:r>
      <w:r w:rsidR="005E3CC2">
        <w:rPr>
          <w:rFonts w:ascii="Arial" w:hAnsi="Arial" w:cs="Arial"/>
          <w:sz w:val="22"/>
          <w:szCs w:val="22"/>
        </w:rPr>
        <w:t xml:space="preserve">impresa di cui all’art. 45 co. 1 del D. lgs. 50/2016 </w:t>
      </w:r>
      <w:r w:rsidR="009E36F8">
        <w:rPr>
          <w:rFonts w:ascii="Arial" w:hAnsi="Arial" w:cs="Arial"/>
          <w:sz w:val="22"/>
          <w:szCs w:val="22"/>
        </w:rPr>
        <w:t xml:space="preserve">mandataria </w:t>
      </w:r>
      <w:r w:rsidR="005E3CC2">
        <w:rPr>
          <w:rFonts w:ascii="Arial" w:hAnsi="Arial" w:cs="Arial"/>
          <w:sz w:val="22"/>
          <w:szCs w:val="22"/>
        </w:rPr>
        <w:t xml:space="preserve">che associa in qualità di mandante/i </w:t>
      </w:r>
      <w:r w:rsidR="00194AAA">
        <w:rPr>
          <w:rFonts w:ascii="Arial" w:hAnsi="Arial" w:cs="Arial"/>
          <w:sz w:val="22"/>
          <w:szCs w:val="22"/>
        </w:rPr>
        <w:t>l’/</w:t>
      </w:r>
      <w:r w:rsidR="005E3CC2">
        <w:rPr>
          <w:rFonts w:ascii="Arial" w:hAnsi="Arial" w:cs="Arial"/>
          <w:sz w:val="22"/>
          <w:szCs w:val="22"/>
        </w:rPr>
        <w:t>gli operator</w:t>
      </w:r>
      <w:r w:rsidR="00194AAA">
        <w:rPr>
          <w:rFonts w:ascii="Arial" w:hAnsi="Arial" w:cs="Arial"/>
          <w:sz w:val="22"/>
          <w:szCs w:val="22"/>
        </w:rPr>
        <w:t>e/</w:t>
      </w:r>
      <w:r w:rsidR="005E3CC2">
        <w:rPr>
          <w:rFonts w:ascii="Arial" w:hAnsi="Arial" w:cs="Arial"/>
          <w:sz w:val="22"/>
          <w:szCs w:val="22"/>
        </w:rPr>
        <w:t>i economic</w:t>
      </w:r>
      <w:r w:rsidR="00194AAA">
        <w:rPr>
          <w:rFonts w:ascii="Arial" w:hAnsi="Arial" w:cs="Arial"/>
          <w:sz w:val="22"/>
          <w:szCs w:val="22"/>
        </w:rPr>
        <w:t>o/</w:t>
      </w:r>
      <w:r w:rsidR="005E3CC2">
        <w:rPr>
          <w:rFonts w:ascii="Arial" w:hAnsi="Arial" w:cs="Arial"/>
          <w:sz w:val="22"/>
          <w:szCs w:val="22"/>
        </w:rPr>
        <w:t xml:space="preserve">i di cui all’art. 46 del </w:t>
      </w:r>
      <w:r w:rsidR="005E3CC2" w:rsidRPr="005E3CC2">
        <w:rPr>
          <w:rFonts w:ascii="Arial" w:hAnsi="Arial" w:cs="Arial"/>
          <w:sz w:val="22"/>
          <w:szCs w:val="22"/>
        </w:rPr>
        <w:t>D. lgs. 50/2016</w:t>
      </w:r>
      <w:r w:rsidR="005E3CC2">
        <w:rPr>
          <w:rFonts w:ascii="Arial" w:hAnsi="Arial" w:cs="Arial"/>
          <w:sz w:val="22"/>
          <w:szCs w:val="22"/>
        </w:rPr>
        <w:t xml:space="preserve"> di seguito indicato</w:t>
      </w:r>
      <w:r w:rsidR="00194AAA">
        <w:rPr>
          <w:rFonts w:ascii="Arial" w:hAnsi="Arial" w:cs="Arial"/>
          <w:sz w:val="22"/>
          <w:szCs w:val="22"/>
        </w:rPr>
        <w:t>/i</w:t>
      </w:r>
      <w:r w:rsidR="005E3CC2">
        <w:rPr>
          <w:rFonts w:ascii="Arial" w:hAnsi="Arial" w:cs="Arial"/>
          <w:sz w:val="22"/>
          <w:szCs w:val="22"/>
        </w:rPr>
        <w:t>, qualificato</w:t>
      </w:r>
      <w:r w:rsidR="00194AAA">
        <w:rPr>
          <w:rFonts w:ascii="Arial" w:hAnsi="Arial" w:cs="Arial"/>
          <w:sz w:val="22"/>
          <w:szCs w:val="22"/>
        </w:rPr>
        <w:t>/i</w:t>
      </w:r>
      <w:r w:rsidR="005E3CC2">
        <w:rPr>
          <w:rFonts w:ascii="Arial" w:hAnsi="Arial" w:cs="Arial"/>
          <w:sz w:val="22"/>
          <w:szCs w:val="22"/>
        </w:rPr>
        <w:t xml:space="preserve"> per la progettazione, indica</w:t>
      </w:r>
      <w:r w:rsidR="00194AAA">
        <w:rPr>
          <w:rFonts w:ascii="Arial" w:hAnsi="Arial" w:cs="Arial"/>
          <w:sz w:val="22"/>
          <w:szCs w:val="22"/>
        </w:rPr>
        <w:t xml:space="preserve">ndo nel </w:t>
      </w:r>
      <w:proofErr w:type="spellStart"/>
      <w:r w:rsidR="00194AAA">
        <w:rPr>
          <w:rFonts w:ascii="Arial" w:hAnsi="Arial" w:cs="Arial"/>
          <w:sz w:val="22"/>
          <w:szCs w:val="22"/>
        </w:rPr>
        <w:t>proseguio</w:t>
      </w:r>
      <w:proofErr w:type="spellEnd"/>
      <w:r w:rsidR="00194AAA">
        <w:rPr>
          <w:rFonts w:ascii="Arial" w:hAnsi="Arial" w:cs="Arial"/>
          <w:sz w:val="22"/>
          <w:szCs w:val="22"/>
        </w:rPr>
        <w:t xml:space="preserve"> il/i soggetto/i d</w:t>
      </w:r>
      <w:r w:rsidR="005E3CC2">
        <w:rPr>
          <w:rFonts w:ascii="Arial" w:hAnsi="Arial" w:cs="Arial"/>
          <w:sz w:val="22"/>
          <w:szCs w:val="22"/>
        </w:rPr>
        <w:t>eputato</w:t>
      </w:r>
      <w:r w:rsidR="00194AAA">
        <w:rPr>
          <w:rFonts w:ascii="Arial" w:hAnsi="Arial" w:cs="Arial"/>
          <w:sz w:val="22"/>
          <w:szCs w:val="22"/>
        </w:rPr>
        <w:t>/i</w:t>
      </w:r>
      <w:r w:rsidR="005E3CC2">
        <w:rPr>
          <w:rFonts w:ascii="Arial" w:hAnsi="Arial" w:cs="Arial"/>
          <w:sz w:val="22"/>
          <w:szCs w:val="22"/>
        </w:rPr>
        <w:t xml:space="preserve"> all’esecuzione del servizio </w:t>
      </w:r>
      <w:r w:rsidR="00546483">
        <w:rPr>
          <w:rFonts w:ascii="Arial" w:hAnsi="Arial" w:cs="Arial"/>
          <w:sz w:val="22"/>
          <w:szCs w:val="22"/>
        </w:rPr>
        <w:t xml:space="preserve">di progettazione </w:t>
      </w:r>
      <w:r w:rsidR="00C74320" w:rsidRPr="004F3202">
        <w:rPr>
          <w:rFonts w:ascii="Arial" w:hAnsi="Arial" w:cs="Arial"/>
          <w:color w:val="000000"/>
        </w:rPr>
        <w:t>definitiva/esecutiva</w:t>
      </w:r>
      <w:r w:rsidR="00546483">
        <w:rPr>
          <w:rFonts w:ascii="Arial" w:hAnsi="Arial" w:cs="Arial"/>
          <w:sz w:val="22"/>
          <w:szCs w:val="22"/>
        </w:rPr>
        <w:t>.</w:t>
      </w:r>
    </w:p>
    <w:p w14:paraId="0A2FB0AF" w14:textId="77777777" w:rsidR="00F21DC9" w:rsidRDefault="00F21DC9" w:rsidP="00D824E6">
      <w:pPr>
        <w:rPr>
          <w:rFonts w:ascii="Arial" w:hAnsi="Arial" w:cs="Arial"/>
          <w:sz w:val="22"/>
          <w:szCs w:val="22"/>
        </w:rPr>
      </w:pPr>
    </w:p>
    <w:p w14:paraId="6299CD2A" w14:textId="04815603" w:rsidR="00D824E6" w:rsidRDefault="00194AAA" w:rsidP="001F28D4">
      <w:pPr>
        <w:spacing w:after="120"/>
        <w:rPr>
          <w:rFonts w:ascii="Arial" w:hAnsi="Arial" w:cs="Arial"/>
          <w:sz w:val="22"/>
          <w:szCs w:val="22"/>
        </w:rPr>
      </w:pPr>
      <w:r>
        <w:rPr>
          <w:rFonts w:ascii="Arial" w:hAnsi="Arial" w:cs="Arial"/>
          <w:sz w:val="22"/>
          <w:szCs w:val="22"/>
        </w:rPr>
        <w:t>E che partecipa quale</w:t>
      </w:r>
      <w:r w:rsidR="00D824E6" w:rsidRPr="00C7507E">
        <w:rPr>
          <w:rFonts w:ascii="Arial" w:hAnsi="Arial" w:cs="Arial"/>
          <w:sz w:val="22"/>
          <w:szCs w:val="22"/>
        </w:rPr>
        <w:t xml:space="preserve">: </w:t>
      </w:r>
    </w:p>
    <w:p w14:paraId="70CD6B88" w14:textId="67822FEE" w:rsidR="00194AAA" w:rsidRPr="00C7507E" w:rsidRDefault="00194AAA" w:rsidP="001F28D4">
      <w:pPr>
        <w:spacing w:after="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mandataria</w:t>
      </w:r>
      <w:r w:rsidR="00E356E6">
        <w:rPr>
          <w:rFonts w:ascii="Arial" w:hAnsi="Arial" w:cs="Arial"/>
          <w:sz w:val="22"/>
          <w:szCs w:val="22"/>
        </w:rPr>
        <w:t xml:space="preserve"> di un </w:t>
      </w:r>
      <w:r w:rsidR="00E356E6" w:rsidRPr="00E356E6">
        <w:rPr>
          <w:rFonts w:ascii="Arial" w:hAnsi="Arial" w:cs="Arial"/>
          <w:sz w:val="22"/>
          <w:szCs w:val="22"/>
        </w:rPr>
        <w:t xml:space="preserve">RTI o consorzio ordinario di imprese ex art. 45 co. 2 lett. d), e) e f) del </w:t>
      </w:r>
      <w:proofErr w:type="spellStart"/>
      <w:r w:rsidR="00E356E6" w:rsidRPr="00E356E6">
        <w:rPr>
          <w:rFonts w:ascii="Arial" w:hAnsi="Arial" w:cs="Arial"/>
          <w:sz w:val="22"/>
          <w:szCs w:val="22"/>
        </w:rPr>
        <w:t>D.Lgs.</w:t>
      </w:r>
      <w:proofErr w:type="spellEnd"/>
      <w:r w:rsidR="00E356E6" w:rsidRPr="00E356E6">
        <w:rPr>
          <w:rFonts w:ascii="Arial" w:hAnsi="Arial" w:cs="Arial"/>
          <w:sz w:val="22"/>
          <w:szCs w:val="22"/>
        </w:rPr>
        <w:t xml:space="preserve"> 50/16 </w:t>
      </w:r>
      <w:r w:rsidR="00E356E6" w:rsidRPr="00E356E6">
        <w:rPr>
          <w:rFonts w:ascii="Arial" w:hAnsi="Arial" w:cs="Arial"/>
          <w:b/>
          <w:sz w:val="22"/>
          <w:szCs w:val="22"/>
        </w:rPr>
        <w:t>già costituito</w:t>
      </w:r>
      <w:r w:rsidR="00E356E6">
        <w:rPr>
          <w:rFonts w:ascii="Arial" w:hAnsi="Arial" w:cs="Arial"/>
          <w:b/>
          <w:sz w:val="22"/>
          <w:szCs w:val="22"/>
        </w:rPr>
        <w:t xml:space="preserve"> composto dai seguenti operatori economici:</w:t>
      </w:r>
    </w:p>
    <w:p w14:paraId="4160A8D0" w14:textId="4B1154FD" w:rsidR="00D824E6"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096A25">
        <w:rPr>
          <w:rFonts w:ascii="Arial" w:hAnsi="Arial" w:cs="Arial"/>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096A25">
        <w:rPr>
          <w:rFonts w:ascii="Arial" w:hAnsi="Arial" w:cs="Arial"/>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096A25">
        <w:rPr>
          <w:rFonts w:ascii="Arial" w:hAnsi="Arial" w:cs="Arial"/>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096A25">
        <w:rPr>
          <w:rFonts w:ascii="Arial" w:hAnsi="Arial" w:cs="Arial"/>
        </w:rPr>
        <w:t xml:space="preserve">indicare CF e PI), </w:t>
      </w:r>
      <w:r w:rsidR="002206EC" w:rsidRPr="00096A25">
        <w:rPr>
          <w:rFonts w:ascii="Arial" w:hAnsi="Arial" w:cs="Arial"/>
        </w:rPr>
        <w:fldChar w:fldCharType="begin">
          <w:ffData>
            <w:name w:val="Testo1"/>
            <w:enabled/>
            <w:calcOnExit w:val="0"/>
            <w:textInput/>
          </w:ffData>
        </w:fldChar>
      </w:r>
      <w:r w:rsidR="002206EC" w:rsidRPr="00096A25">
        <w:rPr>
          <w:rFonts w:ascii="Arial" w:hAnsi="Arial" w:cs="Arial"/>
        </w:rPr>
        <w:instrText xml:space="preserve"> FORMTEXT </w:instrText>
      </w:r>
      <w:r w:rsidR="002206EC" w:rsidRPr="00096A25">
        <w:rPr>
          <w:rFonts w:ascii="Arial" w:hAnsi="Arial" w:cs="Arial"/>
        </w:rPr>
      </w:r>
      <w:r w:rsidR="002206EC" w:rsidRPr="00096A25">
        <w:rPr>
          <w:rFonts w:ascii="Arial" w:hAnsi="Arial" w:cs="Arial"/>
        </w:rPr>
        <w:fldChar w:fldCharType="separate"/>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rPr>
        <w:fldChar w:fldCharType="end"/>
      </w:r>
      <w:r w:rsidR="002206EC" w:rsidRPr="00096A25">
        <w:rPr>
          <w:rFonts w:ascii="Arial" w:hAnsi="Arial" w:cs="Arial"/>
        </w:rPr>
        <w:t xml:space="preserve"> </w:t>
      </w:r>
    </w:p>
    <w:p w14:paraId="076142FC" w14:textId="4D7EA69B" w:rsidR="00E356E6" w:rsidRDefault="00E356E6" w:rsidP="00E356E6">
      <w:pPr>
        <w:pStyle w:val="Paragrafoelenco"/>
        <w:spacing w:after="0" w:line="240" w:lineRule="auto"/>
        <w:jc w:val="both"/>
        <w:rPr>
          <w:rFonts w:ascii="Arial" w:hAnsi="Arial" w:cs="Arial"/>
          <w:b/>
        </w:rPr>
      </w:pPr>
      <w:r w:rsidRPr="00E356E6">
        <w:rPr>
          <w:rFonts w:ascii="Arial" w:hAnsi="Arial" w:cs="Arial"/>
          <w:b/>
        </w:rPr>
        <w:t>che assume:</w:t>
      </w:r>
    </w:p>
    <w:p w14:paraId="0ECA57E3" w14:textId="77777777" w:rsidR="00A619FD" w:rsidRDefault="00A619FD" w:rsidP="00E356E6">
      <w:pPr>
        <w:pStyle w:val="Paragrafoelenco"/>
        <w:spacing w:after="0" w:line="240" w:lineRule="auto"/>
        <w:jc w:val="both"/>
        <w:rPr>
          <w:rFonts w:ascii="Arial" w:hAnsi="Arial" w:cs="Arial"/>
          <w:b/>
        </w:rPr>
      </w:pPr>
    </w:p>
    <w:p w14:paraId="0ACD1A1C" w14:textId="7675B407" w:rsidR="00A619FD" w:rsidRDefault="00E356E6" w:rsidP="00E356E6">
      <w:pPr>
        <w:pStyle w:val="Paragrafoelenco"/>
        <w:spacing w:after="0" w:line="240" w:lineRule="auto"/>
        <w:jc w:val="both"/>
        <w:rPr>
          <w:rFonts w:ascii="Arial" w:hAnsi="Arial" w:cs="Arial"/>
          <w:b/>
        </w:rPr>
      </w:pPr>
      <w:r w:rsidRPr="00E356E6">
        <w:rPr>
          <w:rFonts w:ascii="Arial" w:hAnsi="Arial" w:cs="Arial"/>
          <w:b/>
        </w:rPr>
        <w:fldChar w:fldCharType="begin">
          <w:ffData>
            <w:name w:val=""/>
            <w:enabled/>
            <w:calcOnExit w:val="0"/>
            <w:checkBox>
              <w:sizeAuto/>
              <w:default w:val="0"/>
            </w:checkBox>
          </w:ffData>
        </w:fldChar>
      </w:r>
      <w:r w:rsidRPr="00E356E6">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E356E6">
        <w:rPr>
          <w:rFonts w:ascii="Arial" w:hAnsi="Arial" w:cs="Arial"/>
          <w:b/>
        </w:rPr>
        <w:fldChar w:fldCharType="end"/>
      </w:r>
      <w:r w:rsidRPr="00E356E6">
        <w:rPr>
          <w:rFonts w:ascii="Arial" w:hAnsi="Arial" w:cs="Arial"/>
          <w:b/>
        </w:rPr>
        <w:t xml:space="preserve"> </w:t>
      </w:r>
      <w:r w:rsidR="00A619FD">
        <w:rPr>
          <w:rFonts w:ascii="Arial" w:hAnsi="Arial" w:cs="Arial"/>
          <w:b/>
        </w:rPr>
        <w:t xml:space="preserve">per i lavori: </w:t>
      </w:r>
    </w:p>
    <w:p w14:paraId="498AF73E" w14:textId="4A7CA0DF" w:rsidR="00E356E6" w:rsidRDefault="00E356E6" w:rsidP="00E356E6">
      <w:pPr>
        <w:pStyle w:val="Paragrafoelenco"/>
        <w:spacing w:after="0" w:line="240" w:lineRule="auto"/>
        <w:jc w:val="both"/>
        <w:rPr>
          <w:rFonts w:ascii="Arial" w:hAnsi="Arial" w:cs="Arial"/>
        </w:rPr>
      </w:pPr>
      <w:r w:rsidRPr="00A619FD">
        <w:rPr>
          <w:rFonts w:ascii="Arial" w:hAnsi="Arial" w:cs="Arial"/>
        </w:rPr>
        <w:t xml:space="preserve">(indicare </w:t>
      </w:r>
      <w:r w:rsidR="00A619FD">
        <w:rPr>
          <w:rFonts w:ascii="Arial" w:hAnsi="Arial" w:cs="Arial"/>
        </w:rPr>
        <w:t>ai s</w:t>
      </w:r>
      <w:r w:rsidR="009E01E8">
        <w:rPr>
          <w:rFonts w:ascii="Arial" w:hAnsi="Arial" w:cs="Arial"/>
        </w:rPr>
        <w:t>ensi de</w:t>
      </w:r>
      <w:r w:rsidR="00A619FD">
        <w:rPr>
          <w:rFonts w:ascii="Arial" w:hAnsi="Arial" w:cs="Arial"/>
        </w:rPr>
        <w:t xml:space="preserve">ll’art. 48 co. 4 del D, lgs. 50/2016 </w:t>
      </w:r>
      <w:r w:rsidRPr="00A619FD">
        <w:rPr>
          <w:rFonts w:ascii="Arial" w:hAnsi="Arial" w:cs="Arial"/>
        </w:rPr>
        <w:t>l</w:t>
      </w:r>
      <w:r w:rsidR="00A619FD">
        <w:rPr>
          <w:rFonts w:ascii="Arial" w:hAnsi="Arial" w:cs="Arial"/>
        </w:rPr>
        <w:t xml:space="preserve">a/e quota/e </w:t>
      </w:r>
      <w:r w:rsidR="009E01E8">
        <w:rPr>
          <w:rFonts w:ascii="Arial" w:hAnsi="Arial" w:cs="Arial"/>
        </w:rPr>
        <w:t xml:space="preserve">categorie di lavori oggetto </w:t>
      </w:r>
      <w:proofErr w:type="spellStart"/>
      <w:r w:rsidR="009E01E8">
        <w:rPr>
          <w:rFonts w:ascii="Arial" w:hAnsi="Arial" w:cs="Arial"/>
        </w:rPr>
        <w:t>dellì’appalto</w:t>
      </w:r>
      <w:proofErr w:type="spellEnd"/>
      <w:r w:rsidR="00A619FD">
        <w:rPr>
          <w:rFonts w:ascii="Arial" w:hAnsi="Arial" w:cs="Arial"/>
        </w:rPr>
        <w:t xml:space="preserve"> che in caso di aggiudicazione verrà/verranno eseguite;</w:t>
      </w:r>
    </w:p>
    <w:p w14:paraId="37765921" w14:textId="44D5F1D5" w:rsidR="00A619FD" w:rsidRDefault="00A619FD" w:rsidP="00E356E6">
      <w:pPr>
        <w:pStyle w:val="Paragrafoelenco"/>
        <w:spacing w:after="0" w:line="240" w:lineRule="auto"/>
        <w:jc w:val="both"/>
        <w:rPr>
          <w:rFonts w:ascii="Arial" w:hAnsi="Arial" w:cs="Arial"/>
        </w:rPr>
      </w:pPr>
    </w:p>
    <w:p w14:paraId="633C8FD7" w14:textId="620DAD3A" w:rsidR="00A619FD" w:rsidRDefault="00A619FD" w:rsidP="00A619FD">
      <w:pPr>
        <w:pStyle w:val="Paragrafoelenco"/>
        <w:spacing w:after="0" w:line="240" w:lineRule="auto"/>
        <w:jc w:val="both"/>
        <w:rPr>
          <w:rFonts w:ascii="Arial" w:hAnsi="Arial" w:cs="Arial"/>
          <w:b/>
        </w:rPr>
      </w:pPr>
      <w:r w:rsidRPr="00E356E6">
        <w:rPr>
          <w:rFonts w:ascii="Arial" w:hAnsi="Arial" w:cs="Arial"/>
          <w:b/>
        </w:rPr>
        <w:fldChar w:fldCharType="begin">
          <w:ffData>
            <w:name w:val=""/>
            <w:enabled/>
            <w:calcOnExit w:val="0"/>
            <w:checkBox>
              <w:sizeAuto/>
              <w:default w:val="0"/>
            </w:checkBox>
          </w:ffData>
        </w:fldChar>
      </w:r>
      <w:r w:rsidRPr="00E356E6">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E356E6">
        <w:rPr>
          <w:rFonts w:ascii="Arial" w:hAnsi="Arial" w:cs="Arial"/>
          <w:b/>
        </w:rPr>
        <w:fldChar w:fldCharType="end"/>
      </w:r>
      <w:r w:rsidRPr="00E356E6">
        <w:rPr>
          <w:rFonts w:ascii="Arial" w:hAnsi="Arial" w:cs="Arial"/>
          <w:b/>
        </w:rPr>
        <w:t xml:space="preserve"> </w:t>
      </w:r>
      <w:r>
        <w:rPr>
          <w:rFonts w:ascii="Arial" w:hAnsi="Arial" w:cs="Arial"/>
          <w:b/>
        </w:rPr>
        <w:t xml:space="preserve">per i servizi: </w:t>
      </w:r>
    </w:p>
    <w:p w14:paraId="25672923" w14:textId="523E37C5" w:rsidR="00A619FD" w:rsidRDefault="00A619FD" w:rsidP="00A619FD">
      <w:pPr>
        <w:pStyle w:val="Paragrafoelenco"/>
        <w:spacing w:after="0" w:line="240" w:lineRule="auto"/>
        <w:jc w:val="both"/>
        <w:rPr>
          <w:rFonts w:ascii="Arial" w:hAnsi="Arial" w:cs="Arial"/>
        </w:rPr>
      </w:pPr>
      <w:r w:rsidRPr="00A619FD">
        <w:rPr>
          <w:rFonts w:ascii="Arial" w:hAnsi="Arial" w:cs="Arial"/>
        </w:rPr>
        <w:lastRenderedPageBreak/>
        <w:t xml:space="preserve">(indicare </w:t>
      </w:r>
      <w:r w:rsidR="00633B0B">
        <w:rPr>
          <w:rFonts w:ascii="Arial" w:hAnsi="Arial" w:cs="Arial"/>
        </w:rPr>
        <w:t>ai sensi dell’art</w:t>
      </w:r>
      <w:r>
        <w:rPr>
          <w:rFonts w:ascii="Arial" w:hAnsi="Arial" w:cs="Arial"/>
        </w:rPr>
        <w:t xml:space="preserve">. 48 co. 4 del D, lgs. 50/2016 </w:t>
      </w:r>
      <w:r w:rsidRPr="00A619FD">
        <w:rPr>
          <w:rFonts w:ascii="Arial" w:hAnsi="Arial" w:cs="Arial"/>
        </w:rPr>
        <w:t>l</w:t>
      </w:r>
      <w:r>
        <w:rPr>
          <w:rFonts w:ascii="Arial" w:hAnsi="Arial" w:cs="Arial"/>
        </w:rPr>
        <w:t>a/e quota/e parti della progettazione che in caso di aggiudicazione verrà/verranno eseguite;</w:t>
      </w:r>
    </w:p>
    <w:p w14:paraId="45F95753" w14:textId="3676B5AD" w:rsidR="00A619FD" w:rsidRPr="00DA4E50" w:rsidRDefault="00A619FD" w:rsidP="00DA4E50">
      <w:pPr>
        <w:rPr>
          <w:rFonts w:ascii="Arial" w:hAnsi="Arial" w:cs="Arial"/>
        </w:rPr>
      </w:pPr>
    </w:p>
    <w:p w14:paraId="34390443" w14:textId="163E0ABA" w:rsidR="00D824E6"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002206EC"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096A25">
        <w:rPr>
          <w:rFonts w:ascii="Arial" w:hAnsi="Arial" w:cs="Arial"/>
        </w:rPr>
        <w:t xml:space="preserve">indicare la denominazione sociale) </w:t>
      </w:r>
      <w:r w:rsidR="002206EC" w:rsidRPr="00096A25">
        <w:rPr>
          <w:rFonts w:ascii="Arial" w:hAnsi="Arial" w:cs="Arial"/>
        </w:rPr>
        <w:fldChar w:fldCharType="begin">
          <w:ffData>
            <w:name w:val="Testo1"/>
            <w:enabled/>
            <w:calcOnExit w:val="0"/>
            <w:textInput/>
          </w:ffData>
        </w:fldChar>
      </w:r>
      <w:r w:rsidR="002206EC" w:rsidRPr="00096A25">
        <w:rPr>
          <w:rFonts w:ascii="Arial" w:hAnsi="Arial" w:cs="Arial"/>
        </w:rPr>
        <w:instrText xml:space="preserve"> FORMTEXT </w:instrText>
      </w:r>
      <w:r w:rsidR="002206EC" w:rsidRPr="00096A25">
        <w:rPr>
          <w:rFonts w:ascii="Arial" w:hAnsi="Arial" w:cs="Arial"/>
        </w:rPr>
      </w:r>
      <w:r w:rsidR="002206EC" w:rsidRPr="00096A25">
        <w:rPr>
          <w:rFonts w:ascii="Arial" w:hAnsi="Arial" w:cs="Arial"/>
        </w:rPr>
        <w:fldChar w:fldCharType="separate"/>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rPr>
        <w:fldChar w:fldCharType="end"/>
      </w:r>
      <w:r w:rsidR="002206EC" w:rsidRPr="00096A25">
        <w:rPr>
          <w:rFonts w:ascii="Arial" w:hAnsi="Arial" w:cs="Arial"/>
        </w:rPr>
        <w:t xml:space="preserve"> </w:t>
      </w:r>
      <w:r w:rsidRPr="00096A25">
        <w:rPr>
          <w:rFonts w:ascii="Arial" w:hAnsi="Arial" w:cs="Arial"/>
        </w:rPr>
        <w:t xml:space="preserve">(indicare la forma giuridica) </w:t>
      </w:r>
      <w:r w:rsidR="002206EC" w:rsidRPr="00096A25">
        <w:rPr>
          <w:rFonts w:ascii="Arial" w:hAnsi="Arial" w:cs="Arial"/>
        </w:rPr>
        <w:fldChar w:fldCharType="begin">
          <w:ffData>
            <w:name w:val="Testo1"/>
            <w:enabled/>
            <w:calcOnExit w:val="0"/>
            <w:textInput/>
          </w:ffData>
        </w:fldChar>
      </w:r>
      <w:r w:rsidR="002206EC" w:rsidRPr="00096A25">
        <w:rPr>
          <w:rFonts w:ascii="Arial" w:hAnsi="Arial" w:cs="Arial"/>
        </w:rPr>
        <w:instrText xml:space="preserve"> FORMTEXT </w:instrText>
      </w:r>
      <w:r w:rsidR="002206EC" w:rsidRPr="00096A25">
        <w:rPr>
          <w:rFonts w:ascii="Arial" w:hAnsi="Arial" w:cs="Arial"/>
        </w:rPr>
      </w:r>
      <w:r w:rsidR="002206EC" w:rsidRPr="00096A25">
        <w:rPr>
          <w:rFonts w:ascii="Arial" w:hAnsi="Arial" w:cs="Arial"/>
        </w:rPr>
        <w:fldChar w:fldCharType="separate"/>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rPr>
        <w:fldChar w:fldCharType="end"/>
      </w:r>
      <w:r w:rsidR="002206EC" w:rsidRPr="00096A25">
        <w:rPr>
          <w:rFonts w:ascii="Arial" w:hAnsi="Arial" w:cs="Arial"/>
        </w:rPr>
        <w:t xml:space="preserve"> </w:t>
      </w:r>
      <w:r w:rsidRPr="00096A25">
        <w:rPr>
          <w:rFonts w:ascii="Arial" w:hAnsi="Arial" w:cs="Arial"/>
        </w:rPr>
        <w:t xml:space="preserve">(indicare la sede legale) </w:t>
      </w:r>
      <w:r w:rsidR="002206EC" w:rsidRPr="00096A25">
        <w:rPr>
          <w:rFonts w:ascii="Arial" w:hAnsi="Arial" w:cs="Arial"/>
        </w:rPr>
        <w:fldChar w:fldCharType="begin">
          <w:ffData>
            <w:name w:val="Testo1"/>
            <w:enabled/>
            <w:calcOnExit w:val="0"/>
            <w:textInput/>
          </w:ffData>
        </w:fldChar>
      </w:r>
      <w:r w:rsidR="002206EC" w:rsidRPr="00096A25">
        <w:rPr>
          <w:rFonts w:ascii="Arial" w:hAnsi="Arial" w:cs="Arial"/>
        </w:rPr>
        <w:instrText xml:space="preserve"> FORMTEXT </w:instrText>
      </w:r>
      <w:r w:rsidR="002206EC" w:rsidRPr="00096A25">
        <w:rPr>
          <w:rFonts w:ascii="Arial" w:hAnsi="Arial" w:cs="Arial"/>
        </w:rPr>
      </w:r>
      <w:r w:rsidR="002206EC" w:rsidRPr="00096A25">
        <w:rPr>
          <w:rFonts w:ascii="Arial" w:hAnsi="Arial" w:cs="Arial"/>
        </w:rPr>
        <w:fldChar w:fldCharType="separate"/>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noProof/>
        </w:rPr>
        <w:t> </w:t>
      </w:r>
      <w:r w:rsidR="002206EC" w:rsidRPr="00096A25">
        <w:rPr>
          <w:rFonts w:ascii="Arial" w:hAnsi="Arial" w:cs="Arial"/>
        </w:rPr>
        <w:fldChar w:fldCharType="end"/>
      </w:r>
      <w:r w:rsidR="002206EC" w:rsidRPr="00096A25">
        <w:rPr>
          <w:rFonts w:ascii="Arial" w:hAnsi="Arial" w:cs="Arial"/>
        </w:rPr>
        <w:t xml:space="preserve"> </w:t>
      </w:r>
      <w:r w:rsidRPr="00096A25">
        <w:rPr>
          <w:rFonts w:ascii="Arial" w:hAnsi="Arial" w:cs="Arial"/>
        </w:rPr>
        <w:t>(indicare CF e PI)</w:t>
      </w:r>
    </w:p>
    <w:p w14:paraId="652E3365" w14:textId="6D149148" w:rsidR="00DA4E50" w:rsidRDefault="00DA4E50" w:rsidP="00DA4E50">
      <w:pPr>
        <w:pStyle w:val="Paragrafoelenco"/>
        <w:spacing w:after="0" w:line="240" w:lineRule="auto"/>
        <w:jc w:val="both"/>
        <w:rPr>
          <w:rFonts w:ascii="Arial" w:hAnsi="Arial" w:cs="Arial"/>
        </w:rPr>
      </w:pPr>
    </w:p>
    <w:p w14:paraId="49165FAE" w14:textId="7574F17E" w:rsidR="00DA4E50" w:rsidRDefault="00DA4E50" w:rsidP="00DA4E50">
      <w:pPr>
        <w:pStyle w:val="Paragrafoelenco"/>
        <w:spacing w:after="0" w:line="240" w:lineRule="auto"/>
        <w:jc w:val="both"/>
        <w:rPr>
          <w:rFonts w:ascii="Arial" w:hAnsi="Arial" w:cs="Arial"/>
          <w:i/>
        </w:rPr>
      </w:pPr>
      <w:r w:rsidRPr="00DA4E50">
        <w:rPr>
          <w:rFonts w:ascii="Arial" w:hAnsi="Arial" w:cs="Arial"/>
          <w:i/>
        </w:rPr>
        <w:t>(barrare la casella di interesse)</w:t>
      </w:r>
    </w:p>
    <w:p w14:paraId="226159D9" w14:textId="77777777" w:rsidR="00DA4E50" w:rsidRPr="00DA4E50" w:rsidRDefault="00DA4E50" w:rsidP="00DA4E50">
      <w:pPr>
        <w:pStyle w:val="Paragrafoelenco"/>
        <w:spacing w:after="0" w:line="240" w:lineRule="auto"/>
        <w:jc w:val="both"/>
        <w:rPr>
          <w:rFonts w:ascii="Arial" w:hAnsi="Arial" w:cs="Arial"/>
          <w:i/>
        </w:rPr>
      </w:pPr>
    </w:p>
    <w:p w14:paraId="0C7F5A4F" w14:textId="5CC82B98" w:rsidR="00DA4E50" w:rsidRDefault="00DA4E50" w:rsidP="00FD6C0F">
      <w:pPr>
        <w:pStyle w:val="Paragrafoelenco"/>
        <w:spacing w:after="0" w:line="240" w:lineRule="auto"/>
        <w:jc w:val="both"/>
        <w:rPr>
          <w:rFonts w:ascii="Arial" w:hAnsi="Arial" w:cs="Arial"/>
        </w:rPr>
      </w:pPr>
      <w:r w:rsidRPr="00DA4E50">
        <w:rPr>
          <w:rFonts w:ascii="Arial" w:hAnsi="Arial" w:cs="Arial"/>
        </w:rPr>
        <w:fldChar w:fldCharType="begin">
          <w:ffData>
            <w:name w:val=""/>
            <w:enabled/>
            <w:calcOnExit w:val="0"/>
            <w:checkBox>
              <w:sizeAuto/>
              <w:default w:val="0"/>
            </w:checkBox>
          </w:ffData>
        </w:fldChar>
      </w:r>
      <w:r w:rsidRPr="00DA4E50">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DA4E50">
        <w:rPr>
          <w:rFonts w:ascii="Arial" w:hAnsi="Arial" w:cs="Arial"/>
        </w:rPr>
        <w:fldChar w:fldCharType="end"/>
      </w:r>
      <w:r w:rsidR="00FD6C0F">
        <w:rPr>
          <w:rFonts w:ascii="Arial" w:hAnsi="Arial" w:cs="Arial"/>
        </w:rPr>
        <w:t>impresa in possesso di attestazione di qualificazione SOA per la progettazione e la costruzione</w:t>
      </w:r>
    </w:p>
    <w:p w14:paraId="063D4C5A" w14:textId="44245E88" w:rsidR="00FD6C0F" w:rsidRDefault="00FD6C0F" w:rsidP="00FD6C0F">
      <w:pPr>
        <w:pStyle w:val="Paragrafoelenco"/>
        <w:spacing w:after="0" w:line="240" w:lineRule="auto"/>
        <w:jc w:val="both"/>
        <w:rPr>
          <w:rFonts w:ascii="Arial" w:hAnsi="Arial" w:cs="Arial"/>
        </w:rPr>
      </w:pPr>
    </w:p>
    <w:p w14:paraId="424B71E1" w14:textId="494F8997" w:rsidR="00FD6C0F" w:rsidRDefault="00FD6C0F" w:rsidP="00FD6C0F">
      <w:pPr>
        <w:pStyle w:val="Paragrafoelenco"/>
        <w:spacing w:after="0" w:line="240" w:lineRule="auto"/>
        <w:jc w:val="center"/>
        <w:rPr>
          <w:rFonts w:ascii="Arial" w:hAnsi="Arial" w:cs="Arial"/>
        </w:rPr>
      </w:pPr>
      <w:r>
        <w:rPr>
          <w:rFonts w:ascii="Arial" w:hAnsi="Arial" w:cs="Arial"/>
        </w:rPr>
        <w:t>ovvero</w:t>
      </w:r>
    </w:p>
    <w:p w14:paraId="670FBBC5" w14:textId="77777777" w:rsidR="00FD6C0F" w:rsidRDefault="00FD6C0F" w:rsidP="00FD6C0F">
      <w:pPr>
        <w:pStyle w:val="Paragrafoelenco"/>
        <w:spacing w:after="0" w:line="240" w:lineRule="auto"/>
        <w:jc w:val="both"/>
        <w:rPr>
          <w:rFonts w:ascii="Arial" w:hAnsi="Arial" w:cs="Arial"/>
        </w:rPr>
      </w:pPr>
    </w:p>
    <w:p w14:paraId="2BDDBB7F" w14:textId="090E152F" w:rsidR="00FD6C0F" w:rsidRPr="00FD6C0F" w:rsidRDefault="00FD6C0F" w:rsidP="00FD6C0F">
      <w:pPr>
        <w:pStyle w:val="Paragrafoelenco"/>
        <w:jc w:val="both"/>
        <w:rPr>
          <w:rFonts w:ascii="Arial" w:hAnsi="Arial" w:cs="Arial"/>
        </w:rPr>
      </w:pPr>
      <w:r w:rsidRPr="00FD6C0F">
        <w:rPr>
          <w:rFonts w:ascii="Arial" w:hAnsi="Arial" w:cs="Arial"/>
        </w:rPr>
        <w:fldChar w:fldCharType="begin">
          <w:ffData>
            <w:name w:val=""/>
            <w:enabled/>
            <w:calcOnExit w:val="0"/>
            <w:checkBox>
              <w:sizeAuto/>
              <w:default w:val="0"/>
            </w:checkBox>
          </w:ffData>
        </w:fldChar>
      </w:r>
      <w:r w:rsidRPr="00FD6C0F">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FD6C0F">
        <w:rPr>
          <w:rFonts w:ascii="Arial" w:hAnsi="Arial" w:cs="Arial"/>
        </w:rPr>
        <w:fldChar w:fldCharType="end"/>
      </w:r>
      <w:r>
        <w:rPr>
          <w:rFonts w:ascii="Arial" w:hAnsi="Arial" w:cs="Arial"/>
        </w:rPr>
        <w:t xml:space="preserve"> </w:t>
      </w:r>
      <w:r w:rsidRPr="00FD6C0F">
        <w:rPr>
          <w:rFonts w:ascii="Arial" w:hAnsi="Arial" w:cs="Arial"/>
        </w:rPr>
        <w:t xml:space="preserve">impresa in possesso di attestazione di qualificazione SOA </w:t>
      </w:r>
      <w:r>
        <w:rPr>
          <w:rFonts w:ascii="Arial" w:hAnsi="Arial" w:cs="Arial"/>
        </w:rPr>
        <w:t>solo per</w:t>
      </w:r>
      <w:r w:rsidRPr="00FD6C0F">
        <w:rPr>
          <w:rFonts w:ascii="Arial" w:hAnsi="Arial" w:cs="Arial"/>
        </w:rPr>
        <w:t xml:space="preserve"> la costruzione</w:t>
      </w:r>
    </w:p>
    <w:p w14:paraId="6A729338" w14:textId="77777777" w:rsidR="00FD6C0F" w:rsidRDefault="00FD6C0F" w:rsidP="00DA4E50">
      <w:pPr>
        <w:pStyle w:val="Paragrafoelenco"/>
        <w:spacing w:after="0" w:line="240" w:lineRule="auto"/>
        <w:jc w:val="both"/>
        <w:rPr>
          <w:rFonts w:ascii="Arial" w:hAnsi="Arial" w:cs="Arial"/>
        </w:rPr>
      </w:pPr>
    </w:p>
    <w:p w14:paraId="2A2D0D67" w14:textId="77777777" w:rsidR="00FD6C0F" w:rsidRPr="00FD6C0F" w:rsidRDefault="00FD6C0F" w:rsidP="00FD6C0F">
      <w:pPr>
        <w:pStyle w:val="Paragrafoelenco"/>
        <w:rPr>
          <w:rFonts w:ascii="Arial" w:hAnsi="Arial" w:cs="Arial"/>
          <w:b/>
        </w:rPr>
      </w:pPr>
      <w:r w:rsidRPr="00FD6C0F">
        <w:rPr>
          <w:rFonts w:ascii="Arial" w:hAnsi="Arial" w:cs="Arial"/>
          <w:b/>
        </w:rPr>
        <w:t>che assume:</w:t>
      </w:r>
    </w:p>
    <w:p w14:paraId="1D67E869" w14:textId="77777777" w:rsidR="00FD6C0F" w:rsidRPr="00FD6C0F" w:rsidRDefault="00FD6C0F" w:rsidP="00FD6C0F">
      <w:pPr>
        <w:pStyle w:val="Paragrafoelenco"/>
        <w:rPr>
          <w:rFonts w:ascii="Arial" w:hAnsi="Arial" w:cs="Arial"/>
          <w:b/>
        </w:rPr>
      </w:pPr>
    </w:p>
    <w:p w14:paraId="364BBC44" w14:textId="77777777" w:rsidR="00FD6C0F" w:rsidRPr="00FD6C0F" w:rsidRDefault="00FD6C0F" w:rsidP="00FD6C0F">
      <w:pPr>
        <w:pStyle w:val="Paragrafoelenco"/>
        <w:rPr>
          <w:rFonts w:ascii="Arial" w:hAnsi="Arial" w:cs="Arial"/>
          <w:b/>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sidRPr="00FD6C0F">
        <w:rPr>
          <w:rFonts w:ascii="Arial" w:hAnsi="Arial" w:cs="Arial"/>
          <w:b/>
        </w:rPr>
        <w:t xml:space="preserve"> per i lavori: </w:t>
      </w:r>
    </w:p>
    <w:p w14:paraId="1282586B" w14:textId="77777777" w:rsidR="00FD6C0F" w:rsidRPr="00FD6C0F" w:rsidRDefault="00FD6C0F" w:rsidP="00FD6C0F">
      <w:pPr>
        <w:pStyle w:val="Paragrafoelenco"/>
        <w:rPr>
          <w:rFonts w:ascii="Arial" w:hAnsi="Arial" w:cs="Arial"/>
        </w:rPr>
      </w:pPr>
      <w:r w:rsidRPr="00FD6C0F">
        <w:rPr>
          <w:rFonts w:ascii="Arial" w:hAnsi="Arial" w:cs="Arial"/>
        </w:rPr>
        <w:t xml:space="preserve">(indicare ai sensi dell’art. 48 co. 4 del D, lgs. 50/2016 la/e quota/e categorie di lavori oggetto </w:t>
      </w:r>
      <w:proofErr w:type="spellStart"/>
      <w:r w:rsidRPr="00FD6C0F">
        <w:rPr>
          <w:rFonts w:ascii="Arial" w:hAnsi="Arial" w:cs="Arial"/>
        </w:rPr>
        <w:t>dellì’appalto</w:t>
      </w:r>
      <w:proofErr w:type="spellEnd"/>
      <w:r w:rsidRPr="00FD6C0F">
        <w:rPr>
          <w:rFonts w:ascii="Arial" w:hAnsi="Arial" w:cs="Arial"/>
        </w:rPr>
        <w:t xml:space="preserve"> che in caso di aggiudicazione verrà/verranno eseguite;</w:t>
      </w:r>
    </w:p>
    <w:p w14:paraId="2D86C0F0" w14:textId="77777777" w:rsidR="00FD6C0F" w:rsidRPr="00FD6C0F" w:rsidRDefault="00FD6C0F" w:rsidP="00FD6C0F">
      <w:pPr>
        <w:pStyle w:val="Paragrafoelenco"/>
        <w:rPr>
          <w:rFonts w:ascii="Arial" w:hAnsi="Arial" w:cs="Arial"/>
        </w:rPr>
      </w:pPr>
    </w:p>
    <w:p w14:paraId="25A47647" w14:textId="77777777" w:rsidR="00FD6C0F" w:rsidRPr="00FD6C0F" w:rsidRDefault="00FD6C0F" w:rsidP="00FD6C0F">
      <w:pPr>
        <w:pStyle w:val="Paragrafoelenco"/>
        <w:rPr>
          <w:rFonts w:ascii="Arial" w:hAnsi="Arial" w:cs="Arial"/>
          <w:b/>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sidRPr="00FD6C0F">
        <w:rPr>
          <w:rFonts w:ascii="Arial" w:hAnsi="Arial" w:cs="Arial"/>
          <w:b/>
        </w:rPr>
        <w:t xml:space="preserve"> per i servizi: </w:t>
      </w:r>
    </w:p>
    <w:p w14:paraId="2D3C54B8" w14:textId="77777777" w:rsidR="002E5409" w:rsidRDefault="00FD6C0F" w:rsidP="002E5409">
      <w:pPr>
        <w:pStyle w:val="Paragrafoelenco"/>
        <w:spacing w:after="0" w:line="240" w:lineRule="auto"/>
        <w:jc w:val="both"/>
        <w:rPr>
          <w:rFonts w:ascii="Arial" w:hAnsi="Arial" w:cs="Arial"/>
        </w:rPr>
      </w:pPr>
      <w:r w:rsidRPr="00FD6C0F">
        <w:rPr>
          <w:rFonts w:ascii="Arial" w:hAnsi="Arial" w:cs="Arial"/>
        </w:rPr>
        <w:t xml:space="preserve">(indicare </w:t>
      </w:r>
      <w:r w:rsidR="00564FAB">
        <w:rPr>
          <w:rFonts w:ascii="Arial" w:hAnsi="Arial" w:cs="Arial"/>
        </w:rPr>
        <w:t>ai sensi de</w:t>
      </w:r>
      <w:r w:rsidRPr="00FD6C0F">
        <w:rPr>
          <w:rFonts w:ascii="Arial" w:hAnsi="Arial" w:cs="Arial"/>
        </w:rPr>
        <w:t>ll’art. 48 co. 4 del D, lgs. 50/2016 la/e quota/e parti della progettazione che in caso di aggiudicazione verrà/verranno eseguite</w:t>
      </w:r>
      <w:r w:rsidR="002E5409">
        <w:rPr>
          <w:rFonts w:ascii="Arial" w:hAnsi="Arial" w:cs="Arial"/>
        </w:rPr>
        <w:t>)</w:t>
      </w:r>
    </w:p>
    <w:p w14:paraId="0652292D" w14:textId="77777777" w:rsidR="002E5409" w:rsidRDefault="002E5409" w:rsidP="002E5409">
      <w:pPr>
        <w:pStyle w:val="Paragrafoelenco"/>
        <w:spacing w:after="0" w:line="240" w:lineRule="auto"/>
        <w:jc w:val="both"/>
        <w:rPr>
          <w:rFonts w:ascii="Arial" w:hAnsi="Arial" w:cs="Arial"/>
        </w:rPr>
      </w:pPr>
    </w:p>
    <w:p w14:paraId="6CEBA961" w14:textId="6509F5D6" w:rsidR="002E5409" w:rsidRPr="002E5409" w:rsidRDefault="002E5409" w:rsidP="002E5409">
      <w:pPr>
        <w:pStyle w:val="Paragrafoelenco"/>
        <w:numPr>
          <w:ilvl w:val="0"/>
          <w:numId w:val="2"/>
        </w:numPr>
        <w:spacing w:after="0" w:line="240" w:lineRule="auto"/>
        <w:jc w:val="both"/>
        <w:rPr>
          <w:rFonts w:ascii="Arial" w:hAnsi="Arial" w:cs="Arial"/>
        </w:rPr>
      </w:pPr>
      <w:r w:rsidRPr="002E5409">
        <w:rPr>
          <w:rFonts w:ascii="Arial" w:hAnsi="Arial" w:cs="Arial"/>
          <w:i/>
          <w:color w:val="000000"/>
        </w:rPr>
        <w:t xml:space="preserve">(per ogni altra mandante indicare la denominazione sociale, forma giuridica, sede legale, CF e PI, ai sensi dell’art. 48 comma 4 del D.lgs. 50/2016 la/le quota/e </w:t>
      </w:r>
      <w:proofErr w:type="spellStart"/>
      <w:r w:rsidRPr="002E5409">
        <w:rPr>
          <w:rFonts w:ascii="Arial" w:hAnsi="Arial" w:cs="Arial"/>
          <w:i/>
          <w:color w:val="000000"/>
        </w:rPr>
        <w:t>e</w:t>
      </w:r>
      <w:proofErr w:type="spellEnd"/>
      <w:r w:rsidRPr="002E5409">
        <w:rPr>
          <w:rFonts w:ascii="Arial" w:hAnsi="Arial" w:cs="Arial"/>
          <w:i/>
          <w:color w:val="000000"/>
        </w:rPr>
        <w:t xml:space="preserve"> categorie di lavori oggetto dell’appalto </w:t>
      </w:r>
      <w:proofErr w:type="spellStart"/>
      <w:r w:rsidRPr="002E5409">
        <w:rPr>
          <w:rFonts w:ascii="Arial" w:hAnsi="Arial" w:cs="Arial"/>
          <w:i/>
          <w:color w:val="000000"/>
        </w:rPr>
        <w:t>nonchè</w:t>
      </w:r>
      <w:proofErr w:type="spellEnd"/>
      <w:r>
        <w:rPr>
          <w:rFonts w:ascii="Arial" w:hAnsi="Arial" w:cs="Arial"/>
          <w:i/>
          <w:color w:val="000000"/>
        </w:rPr>
        <w:t>, se del caso, le quote e parti</w:t>
      </w:r>
      <w:r w:rsidRPr="002E5409">
        <w:rPr>
          <w:rFonts w:ascii="Arial" w:hAnsi="Arial" w:cs="Arial"/>
          <w:i/>
          <w:color w:val="000000"/>
        </w:rPr>
        <w:t xml:space="preserve"> del servizio di progettazione che in caso di aggiudicazione verrà/verranno eseguita/e specificando se trattasi di impresa attestata per la progettazione e costruzione o solo per la costruzione</w:t>
      </w:r>
      <w:r w:rsidRPr="002E5409">
        <w:rPr>
          <w:color w:val="000000"/>
          <w:sz w:val="27"/>
          <w:szCs w:val="27"/>
        </w:rPr>
        <w:t>);</w:t>
      </w:r>
      <w:r w:rsidRPr="002E5409">
        <w:rPr>
          <w:rFonts w:ascii="Arial" w:hAnsi="Arial" w:cs="Arial"/>
          <w:b/>
        </w:rPr>
        <w:t xml:space="preserve"> </w:t>
      </w:r>
    </w:p>
    <w:p w14:paraId="4A28F606" w14:textId="77777777" w:rsidR="002E5409" w:rsidRPr="002E5409" w:rsidRDefault="002E5409" w:rsidP="002E5409">
      <w:pPr>
        <w:pStyle w:val="Paragrafoelenco"/>
        <w:spacing w:after="0" w:line="240" w:lineRule="auto"/>
        <w:jc w:val="both"/>
        <w:rPr>
          <w:rFonts w:ascii="Arial" w:hAnsi="Arial" w:cs="Arial"/>
        </w:rPr>
      </w:pPr>
    </w:p>
    <w:p w14:paraId="1AF59591" w14:textId="44037CAB" w:rsidR="000865B2" w:rsidRDefault="000865B2" w:rsidP="00CC65D2">
      <w:pPr>
        <w:pStyle w:val="Paragrafoelenco"/>
        <w:numPr>
          <w:ilvl w:val="0"/>
          <w:numId w:val="35"/>
        </w:numPr>
        <w:spacing w:before="120" w:after="120"/>
        <w:ind w:left="283" w:hanging="357"/>
        <w:contextualSpacing w:val="0"/>
        <w:rPr>
          <w:rFonts w:ascii="Arial" w:hAnsi="Arial" w:cs="Arial"/>
          <w:b/>
        </w:rPr>
      </w:pPr>
      <w:r w:rsidRPr="000865B2">
        <w:rPr>
          <w:rFonts w:ascii="Arial" w:hAnsi="Arial" w:cs="Arial"/>
          <w:b/>
        </w:rPr>
        <w:t>(</w:t>
      </w:r>
      <w:r w:rsidRPr="001F510B">
        <w:rPr>
          <w:rFonts w:ascii="Arial" w:hAnsi="Arial" w:cs="Arial"/>
          <w:b/>
          <w:i/>
        </w:rPr>
        <w:t>eventuale</w:t>
      </w:r>
      <w:r w:rsidRPr="000865B2">
        <w:rPr>
          <w:rFonts w:ascii="Arial" w:hAnsi="Arial" w:cs="Arial"/>
          <w:b/>
        </w:rPr>
        <w:t xml:space="preserve">) </w:t>
      </w:r>
      <w:r w:rsidR="002E5409">
        <w:rPr>
          <w:rFonts w:ascii="Arial" w:hAnsi="Arial" w:cs="Arial"/>
          <w:b/>
        </w:rPr>
        <w:t xml:space="preserve">la progettazione </w:t>
      </w:r>
      <w:r w:rsidR="00D346E6" w:rsidRPr="004F3202">
        <w:rPr>
          <w:rFonts w:ascii="Arial" w:hAnsi="Arial" w:cs="Arial"/>
          <w:b/>
        </w:rPr>
        <w:t>definitiva/</w:t>
      </w:r>
      <w:r w:rsidR="002E5409" w:rsidRPr="004F3202">
        <w:rPr>
          <w:rFonts w:ascii="Arial" w:hAnsi="Arial" w:cs="Arial"/>
          <w:b/>
        </w:rPr>
        <w:t>esecutiva</w:t>
      </w:r>
      <w:r w:rsidR="002E5409">
        <w:rPr>
          <w:rFonts w:ascii="Arial" w:hAnsi="Arial" w:cs="Arial"/>
          <w:b/>
        </w:rPr>
        <w:t xml:space="preserve"> è assunta:</w:t>
      </w:r>
    </w:p>
    <w:p w14:paraId="156F5BAD" w14:textId="47967A74" w:rsidR="002E5409" w:rsidRDefault="002E5409" w:rsidP="002E5409">
      <w:pPr>
        <w:pStyle w:val="Paragrafoelenco"/>
        <w:spacing w:after="120"/>
        <w:ind w:left="284"/>
        <w:contextualSpacing w:val="0"/>
        <w:jc w:val="both"/>
        <w:rPr>
          <w:rFonts w:ascii="Arial" w:hAnsi="Arial" w:cs="Arial"/>
          <w:color w:val="000000"/>
        </w:rPr>
      </w:pPr>
      <w:r w:rsidRPr="002E5409">
        <w:rPr>
          <w:rFonts w:ascii="Arial" w:hAnsi="Arial" w:cs="Arial"/>
          <w:color w:val="000000"/>
        </w:rPr>
        <w:t xml:space="preserve">(specifiche per l’ipotesi in cui per la progettazione </w:t>
      </w:r>
      <w:r w:rsidR="00BE49EA" w:rsidRPr="004F3202">
        <w:rPr>
          <w:rFonts w:ascii="Arial" w:hAnsi="Arial" w:cs="Arial"/>
          <w:color w:val="000000"/>
        </w:rPr>
        <w:t>definitiva/esecutiva</w:t>
      </w:r>
      <w:r w:rsidR="00BE49EA" w:rsidRPr="002E5409">
        <w:rPr>
          <w:rFonts w:ascii="Arial" w:hAnsi="Arial" w:cs="Arial"/>
          <w:color w:val="000000"/>
        </w:rPr>
        <w:t xml:space="preserve"> </w:t>
      </w:r>
      <w:r w:rsidRPr="002E5409">
        <w:rPr>
          <w:rFonts w:ascii="Arial" w:hAnsi="Arial" w:cs="Arial"/>
          <w:color w:val="000000"/>
        </w:rPr>
        <w:t xml:space="preserve">venga associato in </w:t>
      </w:r>
      <w:proofErr w:type="spellStart"/>
      <w:r w:rsidRPr="002E5409">
        <w:rPr>
          <w:rFonts w:ascii="Arial" w:hAnsi="Arial" w:cs="Arial"/>
          <w:color w:val="000000"/>
        </w:rPr>
        <w:t>rt</w:t>
      </w:r>
      <w:proofErr w:type="spellEnd"/>
      <w:r w:rsidRPr="002E5409">
        <w:rPr>
          <w:rFonts w:ascii="Arial" w:hAnsi="Arial" w:cs="Arial"/>
          <w:color w:val="000000"/>
        </w:rPr>
        <w:t xml:space="preserve"> un progettista o la stessa venga assunta in raggruppamento tra più operatori economici qualificati per la progettazione)</w:t>
      </w:r>
    </w:p>
    <w:p w14:paraId="4AD8D7FE" w14:textId="06CBB07E" w:rsidR="002E5409" w:rsidRDefault="002E5409" w:rsidP="002E5409">
      <w:pPr>
        <w:pStyle w:val="Paragrafoelenco"/>
        <w:spacing w:after="120"/>
        <w:ind w:left="284"/>
        <w:jc w:val="both"/>
        <w:rPr>
          <w:rFonts w:ascii="Arial" w:hAnsi="Arial" w:cs="Arial"/>
          <w:color w:val="000000"/>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Pr>
          <w:rFonts w:ascii="Arial" w:hAnsi="Arial" w:cs="Arial"/>
        </w:rPr>
        <w:t xml:space="preserve"> </w:t>
      </w:r>
      <w:r w:rsidRPr="002E5409">
        <w:rPr>
          <w:rFonts w:ascii="Arial" w:hAnsi="Arial" w:cs="Arial"/>
        </w:rPr>
        <w:t>d</w:t>
      </w:r>
      <w:r w:rsidR="0038642D">
        <w:rPr>
          <w:rFonts w:ascii="Arial" w:hAnsi="Arial" w:cs="Arial"/>
          <w:color w:val="000000"/>
        </w:rPr>
        <w:t>al PROGETTISTA</w:t>
      </w:r>
      <w:r w:rsidR="0038642D" w:rsidRPr="004F3202">
        <w:rPr>
          <w:rStyle w:val="Rimandonotaapidipagina"/>
          <w:rFonts w:ascii="Arial" w:hAnsi="Arial" w:cs="Arial"/>
          <w:sz w:val="18"/>
          <w:szCs w:val="18"/>
        </w:rPr>
        <w:footnoteReference w:id="4"/>
      </w:r>
      <w:r w:rsidR="0038642D">
        <w:rPr>
          <w:rFonts w:ascii="Arial" w:hAnsi="Arial" w:cs="Arial"/>
        </w:rPr>
        <w:t xml:space="preserve"> </w:t>
      </w:r>
      <w:r w:rsidR="0038642D">
        <w:rPr>
          <w:rFonts w:ascii="Arial" w:hAnsi="Arial" w:cs="Arial"/>
          <w:color w:val="000000"/>
        </w:rPr>
        <w:t xml:space="preserve"> </w:t>
      </w:r>
      <w:r w:rsidRPr="002E5409">
        <w:rPr>
          <w:rFonts w:ascii="Arial" w:hAnsi="Arial" w:cs="Arial"/>
          <w:color w:val="000000"/>
        </w:rPr>
        <w:t>associato</w:t>
      </w:r>
      <w:r w:rsidR="0038642D">
        <w:rPr>
          <w:rFonts w:ascii="Arial" w:hAnsi="Arial" w:cs="Arial"/>
          <w:color w:val="000000"/>
        </w:rPr>
        <w:t xml:space="preserve"> </w:t>
      </w:r>
      <w:r w:rsidRPr="002E5409">
        <w:rPr>
          <w:rFonts w:ascii="Arial" w:hAnsi="Arial" w:cs="Arial"/>
          <w:color w:val="000000"/>
        </w:rPr>
        <w:t>(</w:t>
      </w:r>
      <w:r w:rsidRPr="002E5409">
        <w:rPr>
          <w:rFonts w:ascii="Arial" w:hAnsi="Arial" w:cs="Arial"/>
          <w:i/>
          <w:color w:val="000000"/>
        </w:rPr>
        <w:t>indicare i dati identificativi del progettista, associato in qualità di mandante del RT) che assume (indicare ai sensi dell’art. 48 comma 4 del D.lgs</w:t>
      </w:r>
      <w:r w:rsidR="0038642D">
        <w:rPr>
          <w:rFonts w:ascii="Arial" w:hAnsi="Arial" w:cs="Arial"/>
          <w:i/>
          <w:color w:val="000000"/>
        </w:rPr>
        <w:t xml:space="preserve">. 50/2016 la/le quota/e </w:t>
      </w:r>
      <w:proofErr w:type="spellStart"/>
      <w:r w:rsidR="0038642D">
        <w:rPr>
          <w:rFonts w:ascii="Arial" w:hAnsi="Arial" w:cs="Arial"/>
          <w:i/>
          <w:color w:val="000000"/>
        </w:rPr>
        <w:t>e</w:t>
      </w:r>
      <w:proofErr w:type="spellEnd"/>
      <w:r w:rsidR="0038642D">
        <w:rPr>
          <w:rFonts w:ascii="Arial" w:hAnsi="Arial" w:cs="Arial"/>
          <w:i/>
          <w:color w:val="000000"/>
        </w:rPr>
        <w:t xml:space="preserve"> parti</w:t>
      </w:r>
      <w:r w:rsidR="0038642D">
        <w:rPr>
          <w:rStyle w:val="Rimandonotaapidipagina"/>
          <w:rFonts w:ascii="Arial" w:hAnsi="Arial" w:cs="Arial"/>
        </w:rPr>
        <w:footnoteReference w:id="5"/>
      </w:r>
      <w:r w:rsidRPr="002E5409">
        <w:rPr>
          <w:rFonts w:ascii="Arial" w:hAnsi="Arial" w:cs="Arial"/>
          <w:i/>
          <w:color w:val="000000"/>
        </w:rPr>
        <w:t xml:space="preserve"> della progettazione </w:t>
      </w:r>
      <w:r w:rsidR="00BE49EA" w:rsidRPr="004F3202">
        <w:rPr>
          <w:rFonts w:ascii="Arial" w:hAnsi="Arial" w:cs="Arial"/>
          <w:color w:val="000000"/>
        </w:rPr>
        <w:t>definitiva/esecutiva</w:t>
      </w:r>
      <w:r w:rsidR="00BE49EA" w:rsidRPr="002E5409">
        <w:rPr>
          <w:rFonts w:ascii="Arial" w:hAnsi="Arial" w:cs="Arial"/>
          <w:color w:val="000000"/>
        </w:rPr>
        <w:t xml:space="preserve"> </w:t>
      </w:r>
      <w:r w:rsidRPr="002E5409">
        <w:rPr>
          <w:rFonts w:ascii="Arial" w:hAnsi="Arial" w:cs="Arial"/>
          <w:i/>
          <w:color w:val="000000"/>
        </w:rPr>
        <w:t>che in caso di aggiudicazione verrà/verranno eseguita/e</w:t>
      </w:r>
      <w:r w:rsidRPr="002E5409">
        <w:rPr>
          <w:rFonts w:ascii="Arial" w:hAnsi="Arial" w:cs="Arial"/>
          <w:color w:val="000000"/>
        </w:rPr>
        <w:t>)</w:t>
      </w:r>
    </w:p>
    <w:p w14:paraId="74CC5FE9" w14:textId="3F429C19" w:rsidR="0038642D" w:rsidRDefault="0038642D" w:rsidP="0038642D">
      <w:pPr>
        <w:pStyle w:val="Paragrafoelenco"/>
        <w:spacing w:after="120"/>
        <w:ind w:left="284"/>
        <w:contextualSpacing w:val="0"/>
        <w:jc w:val="center"/>
        <w:rPr>
          <w:rFonts w:ascii="Arial" w:hAnsi="Arial" w:cs="Arial"/>
          <w:color w:val="000000"/>
        </w:rPr>
      </w:pPr>
      <w:r>
        <w:rPr>
          <w:rFonts w:ascii="Arial" w:hAnsi="Arial" w:cs="Arial"/>
          <w:color w:val="000000"/>
        </w:rPr>
        <w:t>Oppure</w:t>
      </w:r>
    </w:p>
    <w:p w14:paraId="3CA479A9" w14:textId="083FBE4E" w:rsidR="002E5409" w:rsidRDefault="0038642D" w:rsidP="002E5409">
      <w:pPr>
        <w:pStyle w:val="Paragrafoelenco"/>
        <w:spacing w:after="120"/>
        <w:ind w:left="284"/>
        <w:jc w:val="both"/>
        <w:rPr>
          <w:rFonts w:ascii="Arial" w:hAnsi="Arial" w:cs="Arial"/>
          <w:color w:val="000000"/>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Pr>
          <w:rFonts w:ascii="Arial" w:hAnsi="Arial" w:cs="Arial"/>
        </w:rPr>
        <w:t xml:space="preserve"> </w:t>
      </w:r>
      <w:r w:rsidRPr="0038642D">
        <w:rPr>
          <w:rFonts w:ascii="Arial" w:hAnsi="Arial" w:cs="Arial"/>
          <w:color w:val="000000"/>
        </w:rPr>
        <w:t>da più soggetti associa</w:t>
      </w:r>
      <w:r>
        <w:rPr>
          <w:rFonts w:ascii="Arial" w:hAnsi="Arial" w:cs="Arial"/>
          <w:color w:val="000000"/>
        </w:rPr>
        <w:t>ti in RAGGRUPPAMENTO TEMPORANEO</w:t>
      </w:r>
      <w:r>
        <w:rPr>
          <w:rFonts w:ascii="Arial" w:hAnsi="Arial" w:cs="Arial"/>
        </w:rPr>
        <w:t xml:space="preserve"> </w:t>
      </w:r>
      <w:r w:rsidRPr="0038642D">
        <w:rPr>
          <w:rFonts w:ascii="Arial" w:hAnsi="Arial" w:cs="Arial"/>
          <w:color w:val="000000"/>
        </w:rPr>
        <w:t>come di seguito esplicitato.</w:t>
      </w:r>
    </w:p>
    <w:p w14:paraId="12D84394" w14:textId="77777777" w:rsidR="00CC65D2" w:rsidRDefault="00CC65D2" w:rsidP="002E5409">
      <w:pPr>
        <w:pStyle w:val="Paragrafoelenco"/>
        <w:spacing w:after="120"/>
        <w:ind w:left="284"/>
        <w:jc w:val="both"/>
        <w:rPr>
          <w:rFonts w:ascii="Arial" w:hAnsi="Arial" w:cs="Arial"/>
          <w:color w:val="000000"/>
        </w:rPr>
      </w:pPr>
    </w:p>
    <w:p w14:paraId="63EDB10E" w14:textId="77777777" w:rsidR="001C7088" w:rsidRDefault="00CC65D2" w:rsidP="001C7088">
      <w:pPr>
        <w:pStyle w:val="Paragrafoelenco"/>
        <w:spacing w:after="240"/>
        <w:ind w:left="284"/>
        <w:contextualSpacing w:val="0"/>
        <w:jc w:val="both"/>
        <w:rPr>
          <w:rFonts w:ascii="Arial" w:hAnsi="Arial" w:cs="Arial"/>
          <w:color w:val="000000"/>
        </w:rPr>
      </w:pPr>
      <w:r w:rsidRPr="00CC65D2">
        <w:rPr>
          <w:rFonts w:ascii="Arial" w:hAnsi="Arial" w:cs="Arial"/>
          <w:color w:val="000000"/>
        </w:rPr>
        <w:t>1.</w:t>
      </w:r>
      <w:r w:rsidRPr="00CC65D2">
        <w:rPr>
          <w:rFonts w:ascii="Arial" w:hAnsi="Arial" w:cs="Arial"/>
          <w:color w:val="000000"/>
        </w:rPr>
        <w:tab/>
        <w:t>(</w:t>
      </w:r>
      <w:proofErr w:type="gramStart"/>
      <w:r w:rsidRPr="00CC65D2">
        <w:rPr>
          <w:rFonts w:ascii="Arial" w:hAnsi="Arial" w:cs="Arial"/>
          <w:color w:val="000000"/>
        </w:rPr>
        <w:t xml:space="preserve">mandataria)   </w:t>
      </w:r>
      <w:proofErr w:type="gramEnd"/>
      <w:r w:rsidRPr="00CC65D2">
        <w:rPr>
          <w:rFonts w:ascii="Arial" w:hAnsi="Arial" w:cs="Arial"/>
          <w:color w:val="000000"/>
        </w:rPr>
        <w:t xml:space="preserve">    (indicare la denominazione sociale)       (indicare la forma giuridica)       (indicare la sede legale) </w:t>
      </w:r>
      <w:r>
        <w:rPr>
          <w:rFonts w:ascii="Arial" w:hAnsi="Arial" w:cs="Arial"/>
          <w:color w:val="000000"/>
        </w:rPr>
        <w:t xml:space="preserve">      (indicare CF e PI),      (indicare la quota e parte del servizio che in caso di aggiudicazione verrà eseguita);</w:t>
      </w:r>
    </w:p>
    <w:p w14:paraId="28373A0D" w14:textId="59A604B9" w:rsidR="00CC65D2" w:rsidRPr="001C7088" w:rsidRDefault="001C7088" w:rsidP="001C7088">
      <w:pPr>
        <w:pStyle w:val="Paragrafoelenco"/>
        <w:spacing w:after="120"/>
        <w:ind w:left="284"/>
        <w:contextualSpacing w:val="0"/>
        <w:jc w:val="both"/>
        <w:rPr>
          <w:rFonts w:ascii="Arial" w:hAnsi="Arial" w:cs="Arial"/>
          <w:color w:val="000000"/>
        </w:rPr>
      </w:pPr>
      <w:r>
        <w:rPr>
          <w:rFonts w:ascii="Arial" w:hAnsi="Arial" w:cs="Arial"/>
          <w:color w:val="000000"/>
        </w:rPr>
        <w:t>2. (</w:t>
      </w:r>
      <w:proofErr w:type="gramStart"/>
      <w:r>
        <w:rPr>
          <w:rFonts w:ascii="Arial" w:hAnsi="Arial" w:cs="Arial"/>
          <w:color w:val="000000"/>
        </w:rPr>
        <w:t>mandante</w:t>
      </w:r>
      <w:r w:rsidRPr="001C7088">
        <w:rPr>
          <w:rFonts w:ascii="Arial" w:hAnsi="Arial" w:cs="Arial"/>
          <w:color w:val="000000"/>
        </w:rPr>
        <w:t xml:space="preserve">)   </w:t>
      </w:r>
      <w:proofErr w:type="gramEnd"/>
      <w:r w:rsidRPr="001C7088">
        <w:rPr>
          <w:rFonts w:ascii="Arial" w:hAnsi="Arial" w:cs="Arial"/>
          <w:color w:val="000000"/>
        </w:rPr>
        <w:t xml:space="preserve">    (indicare la denominazione sociale)       (indicare la forma giuridica)       (indicare la sede legale)       (indicare CF e PI),      (indicare la quota e parte del servizio che in caso di aggiudicazione verrà eseguita);</w:t>
      </w:r>
    </w:p>
    <w:p w14:paraId="6415FD76" w14:textId="3A99060B" w:rsidR="00B44092" w:rsidRDefault="00A50117" w:rsidP="00555268">
      <w:pPr>
        <w:pStyle w:val="Paragrafoelenco"/>
        <w:spacing w:after="120"/>
        <w:ind w:left="284"/>
        <w:jc w:val="both"/>
        <w:rPr>
          <w:rFonts w:ascii="Arial" w:hAnsi="Arial" w:cs="Arial"/>
          <w:color w:val="000000"/>
        </w:rPr>
      </w:pPr>
      <w:r w:rsidRPr="00A50117">
        <w:rPr>
          <w:rFonts w:ascii="Arial" w:hAnsi="Arial" w:cs="Arial"/>
          <w:color w:val="000000"/>
        </w:rPr>
        <w:t>A tal fine</w:t>
      </w:r>
      <w:r w:rsidR="00D667D0">
        <w:rPr>
          <w:rFonts w:ascii="Arial" w:hAnsi="Arial" w:cs="Arial"/>
          <w:color w:val="000000"/>
        </w:rPr>
        <w:t xml:space="preserve">, </w:t>
      </w:r>
      <w:r w:rsidR="00D667D0" w:rsidRPr="004C3FA3">
        <w:rPr>
          <w:rFonts w:ascii="Arial" w:hAnsi="Arial" w:cs="Arial"/>
          <w:b/>
          <w:bCs/>
          <w:color w:val="000000"/>
        </w:rPr>
        <w:t>per ciascun Lotto a cui si intende partecipare</w:t>
      </w:r>
      <w:r w:rsidR="00D667D0">
        <w:rPr>
          <w:rFonts w:ascii="Arial" w:hAnsi="Arial" w:cs="Arial"/>
          <w:color w:val="000000"/>
        </w:rPr>
        <w:t>,</w:t>
      </w:r>
      <w:r w:rsidRPr="00A50117">
        <w:rPr>
          <w:rFonts w:ascii="Arial" w:hAnsi="Arial" w:cs="Arial"/>
          <w:color w:val="000000"/>
        </w:rPr>
        <w:t xml:space="preserve"> si riporta di seguito la tabella riepilogativa delle prestazioni assunte da ciascun componente in relazione alle categorie/ID Opere della progettazione oggetto dell’appalto</w:t>
      </w:r>
      <w:r w:rsidR="00555268">
        <w:rPr>
          <w:rFonts w:ascii="Arial" w:hAnsi="Arial" w:cs="Arial"/>
          <w:color w:val="000000"/>
        </w:rPr>
        <w:t>:</w:t>
      </w:r>
    </w:p>
    <w:p w14:paraId="407FC3CE" w14:textId="3722E332" w:rsidR="00555268" w:rsidRDefault="00555268" w:rsidP="00555268">
      <w:pPr>
        <w:pStyle w:val="Paragrafoelenco"/>
        <w:spacing w:after="120"/>
        <w:ind w:left="284"/>
        <w:jc w:val="both"/>
        <w:rPr>
          <w:rFonts w:ascii="Arial" w:hAnsi="Arial" w:cs="Arial"/>
        </w:rPr>
      </w:pPr>
    </w:p>
    <w:p w14:paraId="5B6B60D2" w14:textId="77777777" w:rsidR="008A4375" w:rsidRPr="00A66017" w:rsidRDefault="008A4375" w:rsidP="008A4375">
      <w:pPr>
        <w:pStyle w:val="Paragrafoelenco"/>
        <w:spacing w:after="120"/>
        <w:ind w:left="284"/>
        <w:jc w:val="both"/>
        <w:rPr>
          <w:rFonts w:ascii="Arial" w:hAnsi="Arial" w:cs="Arial"/>
          <w:b/>
          <w:bCs/>
        </w:rPr>
      </w:pPr>
      <w:r w:rsidRPr="005D29E1">
        <w:rPr>
          <w:rFonts w:ascii="Arial" w:hAnsi="Arial" w:cs="Arial"/>
          <w:b/>
          <w:bCs/>
          <w:color w:val="000000"/>
        </w:rPr>
        <w:t>Tabella Lotto n. 1</w:t>
      </w:r>
    </w:p>
    <w:p w14:paraId="416E4D41" w14:textId="77777777" w:rsidR="008A4375" w:rsidRPr="00FA063A" w:rsidRDefault="008A4375" w:rsidP="008A4375">
      <w:pPr>
        <w:spacing w:after="120"/>
        <w:rPr>
          <w:rFonts w:ascii="Arial" w:hAnsi="Arial" w:cs="Arial"/>
          <w:sz w:val="22"/>
          <w:szCs w:val="22"/>
        </w:rPr>
      </w:pPr>
    </w:p>
    <w:tbl>
      <w:tblPr>
        <w:tblStyle w:val="Grigliatabella"/>
        <w:tblW w:w="0" w:type="auto"/>
        <w:tblLook w:val="04A0" w:firstRow="1" w:lastRow="0" w:firstColumn="1" w:lastColumn="0" w:noHBand="0" w:noVBand="1"/>
      </w:tblPr>
      <w:tblGrid>
        <w:gridCol w:w="3203"/>
        <w:gridCol w:w="6148"/>
      </w:tblGrid>
      <w:tr w:rsidR="008A4375" w:rsidRPr="004F3202" w14:paraId="2D870E38" w14:textId="77777777" w:rsidTr="005D29E1">
        <w:tc>
          <w:tcPr>
            <w:tcW w:w="3203" w:type="dxa"/>
            <w:shd w:val="clear" w:color="auto" w:fill="C6D9F1" w:themeFill="text2" w:themeFillTint="33"/>
            <w:vAlign w:val="center"/>
          </w:tcPr>
          <w:p w14:paraId="3F967ED8" w14:textId="77777777" w:rsidR="008A4375" w:rsidRPr="004F3202" w:rsidRDefault="008A4375" w:rsidP="005D29E1">
            <w:pPr>
              <w:jc w:val="center"/>
              <w:rPr>
                <w:rFonts w:ascii="Arial" w:hAnsi="Arial" w:cs="Arial"/>
                <w:sz w:val="22"/>
                <w:szCs w:val="22"/>
              </w:rPr>
            </w:pPr>
            <w:r w:rsidRPr="004F3202">
              <w:rPr>
                <w:rFonts w:ascii="Arial" w:hAnsi="Arial" w:cs="Arial"/>
                <w:sz w:val="22"/>
                <w:szCs w:val="22"/>
              </w:rPr>
              <w:t>Prestazione principale del servizio di progettazione definitiva/esecutiva rispetto alla Categoria/Id opere oggetto dell’appalto.</w:t>
            </w:r>
          </w:p>
        </w:tc>
        <w:tc>
          <w:tcPr>
            <w:tcW w:w="6148" w:type="dxa"/>
            <w:shd w:val="clear" w:color="auto" w:fill="C6D9F1" w:themeFill="text2" w:themeFillTint="33"/>
            <w:vAlign w:val="center"/>
          </w:tcPr>
          <w:p w14:paraId="0B8D0235" w14:textId="77777777" w:rsidR="008A4375" w:rsidRPr="004F3202" w:rsidRDefault="008A4375" w:rsidP="005D29E1">
            <w:pPr>
              <w:jc w:val="center"/>
              <w:rPr>
                <w:rFonts w:ascii="Arial" w:hAnsi="Arial" w:cs="Arial"/>
                <w:sz w:val="22"/>
                <w:szCs w:val="22"/>
              </w:rPr>
            </w:pPr>
            <w:r w:rsidRPr="004F3202">
              <w:rPr>
                <w:rFonts w:ascii="Arial" w:hAnsi="Arial" w:cs="Arial"/>
                <w:sz w:val="22"/>
                <w:szCs w:val="22"/>
              </w:rPr>
              <w:t>Denominazione operatore economico:</w:t>
            </w:r>
          </w:p>
          <w:p w14:paraId="3B9A67A6" w14:textId="77777777" w:rsidR="008A4375" w:rsidRPr="004F3202" w:rsidRDefault="008A4375" w:rsidP="005D29E1">
            <w:pPr>
              <w:jc w:val="center"/>
              <w:rPr>
                <w:rFonts w:ascii="Arial" w:hAnsi="Arial" w:cs="Arial"/>
                <w:sz w:val="22"/>
                <w:szCs w:val="22"/>
              </w:rPr>
            </w:pPr>
          </w:p>
        </w:tc>
      </w:tr>
      <w:tr w:rsidR="008A4375" w:rsidRPr="00444647" w14:paraId="5CB04AA1" w14:textId="77777777" w:rsidTr="005D29E1">
        <w:trPr>
          <w:trHeight w:val="60"/>
        </w:trPr>
        <w:tc>
          <w:tcPr>
            <w:tcW w:w="3203" w:type="dxa"/>
            <w:vMerge w:val="restart"/>
            <w:vAlign w:val="center"/>
          </w:tcPr>
          <w:p w14:paraId="313935B0" w14:textId="77777777" w:rsidR="008A4375" w:rsidRPr="004F3202" w:rsidRDefault="008A4375" w:rsidP="005D29E1">
            <w:pPr>
              <w:jc w:val="center"/>
              <w:rPr>
                <w:rFonts w:ascii="Arial" w:hAnsi="Arial" w:cs="Arial"/>
                <w:sz w:val="22"/>
                <w:szCs w:val="22"/>
              </w:rPr>
            </w:pPr>
          </w:p>
          <w:p w14:paraId="7ACD7561" w14:textId="77777777" w:rsidR="008A4375" w:rsidRPr="00444647" w:rsidRDefault="008A4375" w:rsidP="005D29E1">
            <w:pPr>
              <w:jc w:val="center"/>
              <w:rPr>
                <w:rFonts w:ascii="Arial" w:hAnsi="Arial" w:cs="Arial"/>
                <w:sz w:val="22"/>
                <w:szCs w:val="22"/>
              </w:rPr>
            </w:pPr>
            <w:r w:rsidRPr="004F3202">
              <w:rPr>
                <w:rFonts w:ascii="Arial" w:hAnsi="Arial" w:cs="Arial"/>
                <w:sz w:val="22"/>
                <w:szCs w:val="22"/>
              </w:rPr>
              <w:t>E.20</w:t>
            </w:r>
          </w:p>
          <w:p w14:paraId="371CFF47" w14:textId="77777777" w:rsidR="008A4375" w:rsidRPr="00444647" w:rsidRDefault="008A4375" w:rsidP="005D29E1">
            <w:pPr>
              <w:rPr>
                <w:rFonts w:ascii="Arial" w:hAnsi="Arial" w:cs="Arial"/>
              </w:rPr>
            </w:pPr>
          </w:p>
        </w:tc>
        <w:tc>
          <w:tcPr>
            <w:tcW w:w="6148" w:type="dxa"/>
          </w:tcPr>
          <w:p w14:paraId="6E7A1624" w14:textId="77777777" w:rsidR="008A4375" w:rsidRPr="00444647" w:rsidRDefault="008A4375" w:rsidP="005D29E1">
            <w:pPr>
              <w:rPr>
                <w:rFonts w:ascii="Arial" w:hAnsi="Arial" w:cs="Arial"/>
              </w:rPr>
            </w:pPr>
          </w:p>
        </w:tc>
      </w:tr>
      <w:tr w:rsidR="008A4375" w:rsidRPr="00444647" w14:paraId="47012D3A" w14:textId="77777777" w:rsidTr="005D29E1">
        <w:tc>
          <w:tcPr>
            <w:tcW w:w="3203" w:type="dxa"/>
            <w:vMerge/>
          </w:tcPr>
          <w:p w14:paraId="722BDD86" w14:textId="77777777" w:rsidR="008A4375" w:rsidRPr="00444647" w:rsidRDefault="008A4375" w:rsidP="005D29E1">
            <w:pPr>
              <w:rPr>
                <w:rFonts w:ascii="Arial" w:hAnsi="Arial" w:cs="Arial"/>
              </w:rPr>
            </w:pPr>
          </w:p>
        </w:tc>
        <w:tc>
          <w:tcPr>
            <w:tcW w:w="6148" w:type="dxa"/>
          </w:tcPr>
          <w:p w14:paraId="17DE521F" w14:textId="77777777" w:rsidR="008A4375" w:rsidRPr="00444647" w:rsidRDefault="008A4375" w:rsidP="005D29E1">
            <w:pPr>
              <w:rPr>
                <w:rFonts w:ascii="Arial" w:hAnsi="Arial" w:cs="Arial"/>
              </w:rPr>
            </w:pPr>
          </w:p>
        </w:tc>
      </w:tr>
      <w:tr w:rsidR="008A4375" w:rsidRPr="00444647" w14:paraId="67D96DAD" w14:textId="77777777" w:rsidTr="005D29E1">
        <w:tc>
          <w:tcPr>
            <w:tcW w:w="3203" w:type="dxa"/>
            <w:vMerge/>
          </w:tcPr>
          <w:p w14:paraId="1330EC3B" w14:textId="77777777" w:rsidR="008A4375" w:rsidRPr="00444647" w:rsidRDefault="008A4375" w:rsidP="005D29E1">
            <w:pPr>
              <w:rPr>
                <w:rFonts w:ascii="Arial" w:hAnsi="Arial" w:cs="Arial"/>
              </w:rPr>
            </w:pPr>
          </w:p>
        </w:tc>
        <w:tc>
          <w:tcPr>
            <w:tcW w:w="6148" w:type="dxa"/>
          </w:tcPr>
          <w:p w14:paraId="56E344F6" w14:textId="77777777" w:rsidR="008A4375" w:rsidRPr="00444647" w:rsidRDefault="008A4375" w:rsidP="005D29E1">
            <w:pPr>
              <w:rPr>
                <w:rFonts w:ascii="Arial" w:hAnsi="Arial" w:cs="Arial"/>
              </w:rPr>
            </w:pPr>
          </w:p>
        </w:tc>
      </w:tr>
      <w:tr w:rsidR="008A4375" w:rsidRPr="00444647" w14:paraId="7EB31253" w14:textId="77777777" w:rsidTr="005D29E1">
        <w:tc>
          <w:tcPr>
            <w:tcW w:w="3203" w:type="dxa"/>
            <w:vMerge/>
          </w:tcPr>
          <w:p w14:paraId="1B517DA9" w14:textId="77777777" w:rsidR="008A4375" w:rsidRPr="00444647" w:rsidRDefault="008A4375" w:rsidP="005D29E1">
            <w:pPr>
              <w:rPr>
                <w:rFonts w:ascii="Arial" w:hAnsi="Arial" w:cs="Arial"/>
              </w:rPr>
            </w:pPr>
          </w:p>
        </w:tc>
        <w:tc>
          <w:tcPr>
            <w:tcW w:w="6148" w:type="dxa"/>
          </w:tcPr>
          <w:p w14:paraId="204E80E2" w14:textId="77777777" w:rsidR="008A4375" w:rsidRPr="00444647" w:rsidRDefault="008A4375" w:rsidP="005D29E1">
            <w:pPr>
              <w:rPr>
                <w:rFonts w:ascii="Arial" w:hAnsi="Arial" w:cs="Arial"/>
              </w:rPr>
            </w:pPr>
          </w:p>
        </w:tc>
      </w:tr>
      <w:tr w:rsidR="008A4375" w:rsidRPr="00444647" w14:paraId="435F5585" w14:textId="77777777" w:rsidTr="005D29E1">
        <w:tc>
          <w:tcPr>
            <w:tcW w:w="3203" w:type="dxa"/>
            <w:vMerge/>
          </w:tcPr>
          <w:p w14:paraId="36D2EB25" w14:textId="77777777" w:rsidR="008A4375" w:rsidRPr="00444647" w:rsidRDefault="008A4375" w:rsidP="005D29E1">
            <w:pPr>
              <w:rPr>
                <w:rFonts w:ascii="Arial" w:hAnsi="Arial" w:cs="Arial"/>
              </w:rPr>
            </w:pPr>
          </w:p>
        </w:tc>
        <w:tc>
          <w:tcPr>
            <w:tcW w:w="6148" w:type="dxa"/>
          </w:tcPr>
          <w:p w14:paraId="5493C0FC" w14:textId="77777777" w:rsidR="008A4375" w:rsidRPr="00444647" w:rsidRDefault="008A4375" w:rsidP="005D29E1">
            <w:pPr>
              <w:rPr>
                <w:rFonts w:ascii="Arial" w:hAnsi="Arial" w:cs="Arial"/>
              </w:rPr>
            </w:pPr>
          </w:p>
        </w:tc>
      </w:tr>
      <w:tr w:rsidR="008A4375" w:rsidRPr="00444647" w14:paraId="6A4B813E" w14:textId="77777777" w:rsidTr="005D29E1">
        <w:tc>
          <w:tcPr>
            <w:tcW w:w="3203" w:type="dxa"/>
            <w:vMerge/>
          </w:tcPr>
          <w:p w14:paraId="3B609E37" w14:textId="77777777" w:rsidR="008A4375" w:rsidRPr="00444647" w:rsidRDefault="008A4375" w:rsidP="005D29E1">
            <w:pPr>
              <w:rPr>
                <w:rFonts w:ascii="Arial" w:hAnsi="Arial" w:cs="Arial"/>
              </w:rPr>
            </w:pPr>
          </w:p>
        </w:tc>
        <w:tc>
          <w:tcPr>
            <w:tcW w:w="6148" w:type="dxa"/>
          </w:tcPr>
          <w:p w14:paraId="04A28817" w14:textId="77777777" w:rsidR="008A4375" w:rsidRPr="00444647" w:rsidRDefault="008A4375" w:rsidP="005D29E1">
            <w:pPr>
              <w:rPr>
                <w:rFonts w:ascii="Arial" w:hAnsi="Arial" w:cs="Arial"/>
              </w:rPr>
            </w:pPr>
          </w:p>
        </w:tc>
      </w:tr>
      <w:tr w:rsidR="008A4375" w:rsidRPr="00444647" w14:paraId="28EFC6C6" w14:textId="77777777" w:rsidTr="005D29E1">
        <w:tc>
          <w:tcPr>
            <w:tcW w:w="3203" w:type="dxa"/>
            <w:vMerge/>
          </w:tcPr>
          <w:p w14:paraId="6DAA0BC6" w14:textId="77777777" w:rsidR="008A4375" w:rsidRPr="00444647" w:rsidRDefault="008A4375" w:rsidP="005D29E1">
            <w:pPr>
              <w:rPr>
                <w:rFonts w:ascii="Arial" w:hAnsi="Arial" w:cs="Arial"/>
              </w:rPr>
            </w:pPr>
          </w:p>
        </w:tc>
        <w:tc>
          <w:tcPr>
            <w:tcW w:w="6148" w:type="dxa"/>
          </w:tcPr>
          <w:p w14:paraId="2F92AC7B" w14:textId="77777777" w:rsidR="008A4375" w:rsidRPr="00444647" w:rsidRDefault="008A4375" w:rsidP="005D29E1">
            <w:pPr>
              <w:rPr>
                <w:rFonts w:ascii="Arial" w:hAnsi="Arial" w:cs="Arial"/>
              </w:rPr>
            </w:pPr>
          </w:p>
        </w:tc>
      </w:tr>
    </w:tbl>
    <w:p w14:paraId="11A9567A" w14:textId="77777777" w:rsidR="008A4375" w:rsidRPr="00A50117" w:rsidRDefault="008A4375" w:rsidP="008A4375">
      <w:pPr>
        <w:rPr>
          <w:rFonts w:ascii="Arial" w:hAnsi="Arial" w:cs="Arial"/>
        </w:rPr>
      </w:pPr>
    </w:p>
    <w:tbl>
      <w:tblPr>
        <w:tblStyle w:val="Grigliatabella"/>
        <w:tblW w:w="0" w:type="auto"/>
        <w:tblLook w:val="04A0" w:firstRow="1" w:lastRow="0" w:firstColumn="1" w:lastColumn="0" w:noHBand="0" w:noVBand="1"/>
      </w:tblPr>
      <w:tblGrid>
        <w:gridCol w:w="3203"/>
        <w:gridCol w:w="6148"/>
      </w:tblGrid>
      <w:tr w:rsidR="008A4375" w:rsidRPr="004F3202" w14:paraId="3816EA2B" w14:textId="77777777" w:rsidTr="005D29E1">
        <w:tc>
          <w:tcPr>
            <w:tcW w:w="3203" w:type="dxa"/>
            <w:shd w:val="clear" w:color="auto" w:fill="C6D9F1" w:themeFill="text2" w:themeFillTint="33"/>
            <w:vAlign w:val="center"/>
          </w:tcPr>
          <w:p w14:paraId="286730CE" w14:textId="77777777" w:rsidR="008A4375" w:rsidRPr="00444647" w:rsidRDefault="008A4375" w:rsidP="005D29E1">
            <w:pPr>
              <w:jc w:val="center"/>
              <w:rPr>
                <w:rFonts w:ascii="Arial" w:hAnsi="Arial" w:cs="Arial"/>
                <w:sz w:val="22"/>
                <w:szCs w:val="22"/>
              </w:rPr>
            </w:pPr>
          </w:p>
          <w:p w14:paraId="19C8284E" w14:textId="77777777" w:rsidR="008A4375" w:rsidRPr="004F3202" w:rsidRDefault="008A4375" w:rsidP="005D29E1">
            <w:pPr>
              <w:jc w:val="center"/>
              <w:rPr>
                <w:rFonts w:ascii="Arial" w:hAnsi="Arial" w:cs="Arial"/>
                <w:sz w:val="22"/>
                <w:szCs w:val="22"/>
              </w:rPr>
            </w:pPr>
            <w:r w:rsidRPr="004F3202">
              <w:rPr>
                <w:rFonts w:ascii="Arial" w:hAnsi="Arial" w:cs="Arial"/>
                <w:sz w:val="22"/>
                <w:szCs w:val="22"/>
              </w:rPr>
              <w:t>Prestazione secondaria del servizio di progettazione definitiva/esecutiva rispetto alla Categoria/Id opere oggetto dell’appalto.</w:t>
            </w:r>
          </w:p>
          <w:p w14:paraId="2EBEE72B" w14:textId="77777777" w:rsidR="008A4375" w:rsidRPr="004F3202" w:rsidRDefault="008A4375" w:rsidP="005D29E1">
            <w:pPr>
              <w:jc w:val="center"/>
              <w:rPr>
                <w:rFonts w:ascii="Arial" w:hAnsi="Arial" w:cs="Arial"/>
                <w:sz w:val="22"/>
                <w:szCs w:val="22"/>
              </w:rPr>
            </w:pPr>
          </w:p>
        </w:tc>
        <w:tc>
          <w:tcPr>
            <w:tcW w:w="6148" w:type="dxa"/>
            <w:shd w:val="clear" w:color="auto" w:fill="C6D9F1" w:themeFill="text2" w:themeFillTint="33"/>
            <w:vAlign w:val="center"/>
          </w:tcPr>
          <w:p w14:paraId="6CB72440" w14:textId="77777777" w:rsidR="008A4375" w:rsidRPr="004F3202" w:rsidRDefault="008A4375" w:rsidP="005D29E1">
            <w:pPr>
              <w:jc w:val="center"/>
              <w:rPr>
                <w:rFonts w:ascii="Arial" w:hAnsi="Arial" w:cs="Arial"/>
                <w:sz w:val="22"/>
                <w:szCs w:val="22"/>
              </w:rPr>
            </w:pPr>
            <w:r w:rsidRPr="004F3202">
              <w:rPr>
                <w:rFonts w:ascii="Arial" w:hAnsi="Arial" w:cs="Arial"/>
                <w:sz w:val="22"/>
                <w:szCs w:val="22"/>
              </w:rPr>
              <w:t>Denominazione operatore economico:</w:t>
            </w:r>
          </w:p>
          <w:p w14:paraId="48F69DF7" w14:textId="77777777" w:rsidR="008A4375" w:rsidRPr="004F3202" w:rsidRDefault="008A4375" w:rsidP="005D29E1">
            <w:pPr>
              <w:jc w:val="center"/>
              <w:rPr>
                <w:rFonts w:ascii="Arial" w:hAnsi="Arial" w:cs="Arial"/>
                <w:sz w:val="22"/>
                <w:szCs w:val="22"/>
              </w:rPr>
            </w:pPr>
          </w:p>
        </w:tc>
      </w:tr>
      <w:tr w:rsidR="008A4375" w:rsidRPr="004F3202" w14:paraId="784B2DAD" w14:textId="77777777" w:rsidTr="005D29E1">
        <w:tc>
          <w:tcPr>
            <w:tcW w:w="3203" w:type="dxa"/>
            <w:vMerge w:val="restart"/>
            <w:vAlign w:val="center"/>
          </w:tcPr>
          <w:p w14:paraId="62223A80" w14:textId="77777777" w:rsidR="008A4375" w:rsidRPr="004F3202" w:rsidRDefault="008A4375" w:rsidP="005D29E1">
            <w:pPr>
              <w:jc w:val="center"/>
              <w:rPr>
                <w:rFonts w:ascii="Arial" w:hAnsi="Arial" w:cs="Arial"/>
                <w:sz w:val="22"/>
              </w:rPr>
            </w:pPr>
          </w:p>
          <w:p w14:paraId="562B3A42" w14:textId="77777777" w:rsidR="008A4375" w:rsidRPr="004F3202" w:rsidRDefault="008A4375" w:rsidP="005D29E1">
            <w:pPr>
              <w:jc w:val="center"/>
              <w:rPr>
                <w:rFonts w:ascii="Arial" w:hAnsi="Arial" w:cs="Arial"/>
                <w:sz w:val="22"/>
              </w:rPr>
            </w:pPr>
            <w:r w:rsidRPr="004F3202">
              <w:rPr>
                <w:rFonts w:ascii="Arial" w:hAnsi="Arial" w:cs="Arial"/>
                <w:sz w:val="22"/>
              </w:rPr>
              <w:t>S.04</w:t>
            </w:r>
          </w:p>
          <w:p w14:paraId="5366D62F" w14:textId="77777777" w:rsidR="008A4375" w:rsidRPr="004F3202" w:rsidRDefault="008A4375" w:rsidP="005D29E1">
            <w:pPr>
              <w:jc w:val="center"/>
              <w:rPr>
                <w:rFonts w:ascii="Arial" w:hAnsi="Arial" w:cs="Arial"/>
              </w:rPr>
            </w:pPr>
          </w:p>
        </w:tc>
        <w:tc>
          <w:tcPr>
            <w:tcW w:w="6148" w:type="dxa"/>
            <w:vAlign w:val="center"/>
          </w:tcPr>
          <w:p w14:paraId="2B33AB9B" w14:textId="77777777" w:rsidR="008A4375" w:rsidRPr="004F3202" w:rsidRDefault="008A4375" w:rsidP="005D29E1">
            <w:pPr>
              <w:jc w:val="center"/>
              <w:rPr>
                <w:rFonts w:ascii="Arial" w:hAnsi="Arial" w:cs="Arial"/>
              </w:rPr>
            </w:pPr>
          </w:p>
        </w:tc>
      </w:tr>
      <w:tr w:rsidR="008A4375" w:rsidRPr="004F3202" w14:paraId="6F2CEC7C" w14:textId="77777777" w:rsidTr="005D29E1">
        <w:tc>
          <w:tcPr>
            <w:tcW w:w="3203" w:type="dxa"/>
            <w:vMerge/>
            <w:vAlign w:val="center"/>
          </w:tcPr>
          <w:p w14:paraId="772433EA" w14:textId="77777777" w:rsidR="008A4375" w:rsidRPr="004F3202" w:rsidRDefault="008A4375" w:rsidP="005D29E1">
            <w:pPr>
              <w:jc w:val="center"/>
              <w:rPr>
                <w:rFonts w:ascii="Arial" w:hAnsi="Arial" w:cs="Arial"/>
              </w:rPr>
            </w:pPr>
          </w:p>
        </w:tc>
        <w:tc>
          <w:tcPr>
            <w:tcW w:w="6148" w:type="dxa"/>
            <w:vAlign w:val="center"/>
          </w:tcPr>
          <w:p w14:paraId="42E891C4" w14:textId="77777777" w:rsidR="008A4375" w:rsidRPr="004F3202" w:rsidRDefault="008A4375" w:rsidP="005D29E1">
            <w:pPr>
              <w:jc w:val="center"/>
              <w:rPr>
                <w:rFonts w:ascii="Arial" w:hAnsi="Arial" w:cs="Arial"/>
              </w:rPr>
            </w:pPr>
          </w:p>
        </w:tc>
      </w:tr>
      <w:tr w:rsidR="008A4375" w:rsidRPr="004F3202" w14:paraId="507A4341" w14:textId="77777777" w:rsidTr="005D29E1">
        <w:tc>
          <w:tcPr>
            <w:tcW w:w="3203" w:type="dxa"/>
            <w:vMerge/>
            <w:vAlign w:val="center"/>
          </w:tcPr>
          <w:p w14:paraId="29793A8C" w14:textId="77777777" w:rsidR="008A4375" w:rsidRPr="004F3202" w:rsidRDefault="008A4375" w:rsidP="005D29E1">
            <w:pPr>
              <w:jc w:val="center"/>
              <w:rPr>
                <w:rFonts w:ascii="Arial" w:hAnsi="Arial" w:cs="Arial"/>
              </w:rPr>
            </w:pPr>
          </w:p>
        </w:tc>
        <w:tc>
          <w:tcPr>
            <w:tcW w:w="6148" w:type="dxa"/>
            <w:vAlign w:val="center"/>
          </w:tcPr>
          <w:p w14:paraId="2AC7DD1C" w14:textId="77777777" w:rsidR="008A4375" w:rsidRPr="004F3202" w:rsidRDefault="008A4375" w:rsidP="005D29E1">
            <w:pPr>
              <w:jc w:val="center"/>
              <w:rPr>
                <w:rFonts w:ascii="Arial" w:hAnsi="Arial" w:cs="Arial"/>
              </w:rPr>
            </w:pPr>
          </w:p>
        </w:tc>
      </w:tr>
      <w:tr w:rsidR="008A4375" w:rsidRPr="004F3202" w14:paraId="22CDFC9B" w14:textId="77777777" w:rsidTr="005D29E1">
        <w:tc>
          <w:tcPr>
            <w:tcW w:w="3203" w:type="dxa"/>
            <w:vMerge/>
            <w:vAlign w:val="center"/>
          </w:tcPr>
          <w:p w14:paraId="7D72E469" w14:textId="77777777" w:rsidR="008A4375" w:rsidRPr="004F3202" w:rsidRDefault="008A4375" w:rsidP="005D29E1">
            <w:pPr>
              <w:jc w:val="center"/>
              <w:rPr>
                <w:rFonts w:ascii="Arial" w:hAnsi="Arial" w:cs="Arial"/>
              </w:rPr>
            </w:pPr>
          </w:p>
        </w:tc>
        <w:tc>
          <w:tcPr>
            <w:tcW w:w="6148" w:type="dxa"/>
            <w:vAlign w:val="center"/>
          </w:tcPr>
          <w:p w14:paraId="3BB17B25" w14:textId="77777777" w:rsidR="008A4375" w:rsidRPr="004F3202" w:rsidRDefault="008A4375" w:rsidP="005D29E1">
            <w:pPr>
              <w:jc w:val="center"/>
              <w:rPr>
                <w:rFonts w:ascii="Arial" w:hAnsi="Arial" w:cs="Arial"/>
              </w:rPr>
            </w:pPr>
          </w:p>
        </w:tc>
      </w:tr>
      <w:tr w:rsidR="008A4375" w:rsidRPr="004F3202" w14:paraId="0930E0F0" w14:textId="77777777" w:rsidTr="005D29E1">
        <w:tc>
          <w:tcPr>
            <w:tcW w:w="3203" w:type="dxa"/>
            <w:vMerge/>
            <w:vAlign w:val="center"/>
          </w:tcPr>
          <w:p w14:paraId="536088B2" w14:textId="77777777" w:rsidR="008A4375" w:rsidRPr="004F3202" w:rsidRDefault="008A4375" w:rsidP="005D29E1">
            <w:pPr>
              <w:jc w:val="center"/>
              <w:rPr>
                <w:rFonts w:ascii="Arial" w:hAnsi="Arial" w:cs="Arial"/>
              </w:rPr>
            </w:pPr>
          </w:p>
        </w:tc>
        <w:tc>
          <w:tcPr>
            <w:tcW w:w="6148" w:type="dxa"/>
            <w:vAlign w:val="center"/>
          </w:tcPr>
          <w:p w14:paraId="3968EBF5" w14:textId="77777777" w:rsidR="008A4375" w:rsidRPr="004F3202" w:rsidRDefault="008A4375" w:rsidP="005D29E1">
            <w:pPr>
              <w:jc w:val="center"/>
              <w:rPr>
                <w:rFonts w:ascii="Arial" w:hAnsi="Arial" w:cs="Arial"/>
              </w:rPr>
            </w:pPr>
          </w:p>
        </w:tc>
      </w:tr>
      <w:tr w:rsidR="008A4375" w:rsidRPr="004F3202" w14:paraId="7E385277" w14:textId="77777777" w:rsidTr="005D29E1">
        <w:tc>
          <w:tcPr>
            <w:tcW w:w="3203" w:type="dxa"/>
            <w:vMerge/>
            <w:vAlign w:val="center"/>
          </w:tcPr>
          <w:p w14:paraId="3331FCE1" w14:textId="77777777" w:rsidR="008A4375" w:rsidRPr="004F3202" w:rsidRDefault="008A4375" w:rsidP="005D29E1">
            <w:pPr>
              <w:jc w:val="center"/>
              <w:rPr>
                <w:rFonts w:ascii="Arial" w:hAnsi="Arial" w:cs="Arial"/>
              </w:rPr>
            </w:pPr>
          </w:p>
        </w:tc>
        <w:tc>
          <w:tcPr>
            <w:tcW w:w="6148" w:type="dxa"/>
            <w:vAlign w:val="center"/>
          </w:tcPr>
          <w:p w14:paraId="1FBF053A" w14:textId="77777777" w:rsidR="008A4375" w:rsidRPr="004F3202" w:rsidRDefault="008A4375" w:rsidP="005D29E1">
            <w:pPr>
              <w:jc w:val="center"/>
              <w:rPr>
                <w:rFonts w:ascii="Arial" w:hAnsi="Arial" w:cs="Arial"/>
              </w:rPr>
            </w:pPr>
          </w:p>
        </w:tc>
      </w:tr>
      <w:tr w:rsidR="008A4375" w:rsidRPr="004F3202" w14:paraId="1A113981" w14:textId="77777777" w:rsidTr="005D29E1">
        <w:tc>
          <w:tcPr>
            <w:tcW w:w="3203" w:type="dxa"/>
            <w:vMerge w:val="restart"/>
            <w:vAlign w:val="center"/>
          </w:tcPr>
          <w:p w14:paraId="51C09B9C" w14:textId="77777777" w:rsidR="008A4375" w:rsidRPr="004F3202" w:rsidRDefault="008A4375" w:rsidP="005D29E1">
            <w:pPr>
              <w:jc w:val="center"/>
              <w:rPr>
                <w:rFonts w:ascii="Arial" w:hAnsi="Arial" w:cs="Arial"/>
                <w:sz w:val="22"/>
              </w:rPr>
            </w:pPr>
          </w:p>
          <w:p w14:paraId="651E9D97" w14:textId="77777777" w:rsidR="008A4375" w:rsidRPr="004F3202" w:rsidRDefault="008A4375" w:rsidP="005D29E1">
            <w:pPr>
              <w:jc w:val="center"/>
              <w:rPr>
                <w:rFonts w:ascii="Arial" w:hAnsi="Arial" w:cs="Arial"/>
                <w:sz w:val="22"/>
                <w:szCs w:val="22"/>
              </w:rPr>
            </w:pPr>
            <w:r w:rsidRPr="004F3202">
              <w:rPr>
                <w:rFonts w:ascii="Arial" w:hAnsi="Arial" w:cs="Arial"/>
                <w:sz w:val="22"/>
              </w:rPr>
              <w:t>IA.01</w:t>
            </w:r>
          </w:p>
          <w:p w14:paraId="6290959A" w14:textId="77777777" w:rsidR="008A4375" w:rsidRPr="004F3202" w:rsidRDefault="008A4375" w:rsidP="005D29E1">
            <w:pPr>
              <w:jc w:val="center"/>
              <w:rPr>
                <w:rFonts w:ascii="Arial" w:hAnsi="Arial" w:cs="Arial"/>
              </w:rPr>
            </w:pPr>
          </w:p>
        </w:tc>
        <w:tc>
          <w:tcPr>
            <w:tcW w:w="6148" w:type="dxa"/>
            <w:vAlign w:val="center"/>
          </w:tcPr>
          <w:p w14:paraId="5FC8166D" w14:textId="77777777" w:rsidR="008A4375" w:rsidRPr="004F3202" w:rsidRDefault="008A4375" w:rsidP="005D29E1">
            <w:pPr>
              <w:jc w:val="center"/>
              <w:rPr>
                <w:rFonts w:ascii="Arial" w:hAnsi="Arial" w:cs="Arial"/>
              </w:rPr>
            </w:pPr>
          </w:p>
        </w:tc>
      </w:tr>
      <w:tr w:rsidR="008A4375" w:rsidRPr="004F3202" w14:paraId="0A510F70" w14:textId="77777777" w:rsidTr="005D29E1">
        <w:tc>
          <w:tcPr>
            <w:tcW w:w="3203" w:type="dxa"/>
            <w:vMerge/>
            <w:vAlign w:val="center"/>
          </w:tcPr>
          <w:p w14:paraId="21D7BE8A" w14:textId="77777777" w:rsidR="008A4375" w:rsidRPr="004F3202" w:rsidRDefault="008A4375" w:rsidP="005D29E1">
            <w:pPr>
              <w:jc w:val="center"/>
              <w:rPr>
                <w:rFonts w:ascii="Arial" w:hAnsi="Arial" w:cs="Arial"/>
              </w:rPr>
            </w:pPr>
          </w:p>
        </w:tc>
        <w:tc>
          <w:tcPr>
            <w:tcW w:w="6148" w:type="dxa"/>
            <w:vAlign w:val="center"/>
          </w:tcPr>
          <w:p w14:paraId="6CB58235" w14:textId="77777777" w:rsidR="008A4375" w:rsidRPr="004F3202" w:rsidRDefault="008A4375" w:rsidP="005D29E1">
            <w:pPr>
              <w:jc w:val="center"/>
              <w:rPr>
                <w:rFonts w:ascii="Arial" w:hAnsi="Arial" w:cs="Arial"/>
              </w:rPr>
            </w:pPr>
          </w:p>
        </w:tc>
      </w:tr>
      <w:tr w:rsidR="008A4375" w:rsidRPr="004F3202" w14:paraId="5DEEBAF1" w14:textId="77777777" w:rsidTr="005D29E1">
        <w:tc>
          <w:tcPr>
            <w:tcW w:w="3203" w:type="dxa"/>
            <w:vMerge/>
            <w:vAlign w:val="center"/>
          </w:tcPr>
          <w:p w14:paraId="62C9E99E" w14:textId="77777777" w:rsidR="008A4375" w:rsidRPr="004F3202" w:rsidRDefault="008A4375" w:rsidP="005D29E1">
            <w:pPr>
              <w:jc w:val="center"/>
              <w:rPr>
                <w:rFonts w:ascii="Arial" w:hAnsi="Arial" w:cs="Arial"/>
              </w:rPr>
            </w:pPr>
          </w:p>
        </w:tc>
        <w:tc>
          <w:tcPr>
            <w:tcW w:w="6148" w:type="dxa"/>
            <w:vAlign w:val="center"/>
          </w:tcPr>
          <w:p w14:paraId="7714397F" w14:textId="77777777" w:rsidR="008A4375" w:rsidRPr="004F3202" w:rsidRDefault="008A4375" w:rsidP="005D29E1">
            <w:pPr>
              <w:jc w:val="center"/>
              <w:rPr>
                <w:rFonts w:ascii="Arial" w:hAnsi="Arial" w:cs="Arial"/>
              </w:rPr>
            </w:pPr>
          </w:p>
        </w:tc>
      </w:tr>
      <w:tr w:rsidR="008A4375" w:rsidRPr="004F3202" w14:paraId="573449B3" w14:textId="77777777" w:rsidTr="005D29E1">
        <w:tc>
          <w:tcPr>
            <w:tcW w:w="3203" w:type="dxa"/>
            <w:vMerge/>
            <w:vAlign w:val="center"/>
          </w:tcPr>
          <w:p w14:paraId="2A86887E" w14:textId="77777777" w:rsidR="008A4375" w:rsidRPr="004F3202" w:rsidRDefault="008A4375" w:rsidP="005D29E1">
            <w:pPr>
              <w:jc w:val="center"/>
              <w:rPr>
                <w:rFonts w:ascii="Arial" w:hAnsi="Arial" w:cs="Arial"/>
              </w:rPr>
            </w:pPr>
          </w:p>
        </w:tc>
        <w:tc>
          <w:tcPr>
            <w:tcW w:w="6148" w:type="dxa"/>
            <w:vAlign w:val="center"/>
          </w:tcPr>
          <w:p w14:paraId="062F148E" w14:textId="77777777" w:rsidR="008A4375" w:rsidRPr="004F3202" w:rsidRDefault="008A4375" w:rsidP="005D29E1">
            <w:pPr>
              <w:jc w:val="center"/>
              <w:rPr>
                <w:rFonts w:ascii="Arial" w:hAnsi="Arial" w:cs="Arial"/>
              </w:rPr>
            </w:pPr>
          </w:p>
        </w:tc>
      </w:tr>
      <w:tr w:rsidR="008A4375" w:rsidRPr="004F3202" w14:paraId="69FB73B4" w14:textId="77777777" w:rsidTr="005D29E1">
        <w:tc>
          <w:tcPr>
            <w:tcW w:w="3203" w:type="dxa"/>
            <w:vMerge/>
            <w:vAlign w:val="center"/>
          </w:tcPr>
          <w:p w14:paraId="0BFC4820" w14:textId="77777777" w:rsidR="008A4375" w:rsidRPr="004F3202" w:rsidRDefault="008A4375" w:rsidP="005D29E1">
            <w:pPr>
              <w:jc w:val="center"/>
              <w:rPr>
                <w:rFonts w:ascii="Arial" w:hAnsi="Arial" w:cs="Arial"/>
              </w:rPr>
            </w:pPr>
          </w:p>
        </w:tc>
        <w:tc>
          <w:tcPr>
            <w:tcW w:w="6148" w:type="dxa"/>
            <w:vAlign w:val="center"/>
          </w:tcPr>
          <w:p w14:paraId="68679CE9" w14:textId="77777777" w:rsidR="008A4375" w:rsidRPr="004F3202" w:rsidRDefault="008A4375" w:rsidP="005D29E1">
            <w:pPr>
              <w:jc w:val="center"/>
              <w:rPr>
                <w:rFonts w:ascii="Arial" w:hAnsi="Arial" w:cs="Arial"/>
              </w:rPr>
            </w:pPr>
          </w:p>
        </w:tc>
      </w:tr>
      <w:tr w:rsidR="008A4375" w:rsidRPr="004F3202" w14:paraId="6BFCC6BD" w14:textId="77777777" w:rsidTr="005D29E1">
        <w:tc>
          <w:tcPr>
            <w:tcW w:w="3203" w:type="dxa"/>
            <w:vMerge/>
            <w:vAlign w:val="center"/>
          </w:tcPr>
          <w:p w14:paraId="6E92B128" w14:textId="77777777" w:rsidR="008A4375" w:rsidRPr="004F3202" w:rsidRDefault="008A4375" w:rsidP="005D29E1">
            <w:pPr>
              <w:jc w:val="center"/>
              <w:rPr>
                <w:rFonts w:ascii="Arial" w:hAnsi="Arial" w:cs="Arial"/>
              </w:rPr>
            </w:pPr>
          </w:p>
        </w:tc>
        <w:tc>
          <w:tcPr>
            <w:tcW w:w="6148" w:type="dxa"/>
            <w:vAlign w:val="center"/>
          </w:tcPr>
          <w:p w14:paraId="0CA33389" w14:textId="77777777" w:rsidR="008A4375" w:rsidRPr="004F3202" w:rsidRDefault="008A4375" w:rsidP="005D29E1">
            <w:pPr>
              <w:jc w:val="center"/>
              <w:rPr>
                <w:rFonts w:ascii="Arial" w:hAnsi="Arial" w:cs="Arial"/>
              </w:rPr>
            </w:pPr>
          </w:p>
        </w:tc>
      </w:tr>
      <w:tr w:rsidR="008A4375" w:rsidRPr="004F3202" w14:paraId="79645C1E" w14:textId="77777777" w:rsidTr="005D29E1">
        <w:tc>
          <w:tcPr>
            <w:tcW w:w="3203" w:type="dxa"/>
            <w:vMerge w:val="restart"/>
            <w:vAlign w:val="center"/>
          </w:tcPr>
          <w:p w14:paraId="5B6134CC" w14:textId="77777777" w:rsidR="008A4375" w:rsidRPr="004F3202" w:rsidRDefault="008A4375" w:rsidP="005D29E1">
            <w:pPr>
              <w:jc w:val="center"/>
              <w:rPr>
                <w:rFonts w:ascii="Arial" w:hAnsi="Arial" w:cs="Arial"/>
                <w:sz w:val="22"/>
              </w:rPr>
            </w:pPr>
          </w:p>
          <w:p w14:paraId="3B3364EE" w14:textId="77777777" w:rsidR="008A4375" w:rsidRPr="004F3202" w:rsidRDefault="008A4375" w:rsidP="005D29E1">
            <w:pPr>
              <w:jc w:val="center"/>
              <w:rPr>
                <w:rFonts w:ascii="Arial" w:hAnsi="Arial" w:cs="Arial"/>
                <w:sz w:val="22"/>
                <w:szCs w:val="22"/>
              </w:rPr>
            </w:pPr>
            <w:r w:rsidRPr="004F3202">
              <w:rPr>
                <w:rFonts w:ascii="Arial" w:hAnsi="Arial" w:cs="Arial"/>
                <w:sz w:val="22"/>
              </w:rPr>
              <w:t>IA.02</w:t>
            </w:r>
          </w:p>
          <w:p w14:paraId="3DB3CABD" w14:textId="77777777" w:rsidR="008A4375" w:rsidRPr="004F3202" w:rsidRDefault="008A4375" w:rsidP="005D29E1">
            <w:pPr>
              <w:jc w:val="center"/>
              <w:rPr>
                <w:rFonts w:ascii="Arial" w:hAnsi="Arial" w:cs="Arial"/>
              </w:rPr>
            </w:pPr>
          </w:p>
        </w:tc>
        <w:tc>
          <w:tcPr>
            <w:tcW w:w="6148" w:type="dxa"/>
            <w:vAlign w:val="center"/>
          </w:tcPr>
          <w:p w14:paraId="35758B0E" w14:textId="77777777" w:rsidR="008A4375" w:rsidRPr="004F3202" w:rsidRDefault="008A4375" w:rsidP="005D29E1">
            <w:pPr>
              <w:jc w:val="center"/>
              <w:rPr>
                <w:rFonts w:ascii="Arial" w:hAnsi="Arial" w:cs="Arial"/>
              </w:rPr>
            </w:pPr>
          </w:p>
        </w:tc>
      </w:tr>
      <w:tr w:rsidR="008A4375" w:rsidRPr="004F3202" w14:paraId="70BF5218" w14:textId="77777777" w:rsidTr="005D29E1">
        <w:tc>
          <w:tcPr>
            <w:tcW w:w="3203" w:type="dxa"/>
            <w:vMerge/>
            <w:vAlign w:val="center"/>
          </w:tcPr>
          <w:p w14:paraId="1A2EE868" w14:textId="77777777" w:rsidR="008A4375" w:rsidRPr="004F3202" w:rsidRDefault="008A4375" w:rsidP="005D29E1">
            <w:pPr>
              <w:jc w:val="center"/>
              <w:rPr>
                <w:rFonts w:ascii="Arial" w:hAnsi="Arial" w:cs="Arial"/>
              </w:rPr>
            </w:pPr>
          </w:p>
        </w:tc>
        <w:tc>
          <w:tcPr>
            <w:tcW w:w="6148" w:type="dxa"/>
            <w:vAlign w:val="center"/>
          </w:tcPr>
          <w:p w14:paraId="14969ADA" w14:textId="77777777" w:rsidR="008A4375" w:rsidRPr="004F3202" w:rsidRDefault="008A4375" w:rsidP="005D29E1">
            <w:pPr>
              <w:jc w:val="center"/>
              <w:rPr>
                <w:rFonts w:ascii="Arial" w:hAnsi="Arial" w:cs="Arial"/>
              </w:rPr>
            </w:pPr>
          </w:p>
        </w:tc>
      </w:tr>
      <w:tr w:rsidR="008A4375" w:rsidRPr="004F3202" w14:paraId="4D6102C2" w14:textId="77777777" w:rsidTr="005D29E1">
        <w:tc>
          <w:tcPr>
            <w:tcW w:w="3203" w:type="dxa"/>
            <w:vMerge/>
            <w:vAlign w:val="center"/>
          </w:tcPr>
          <w:p w14:paraId="76BD45B2" w14:textId="77777777" w:rsidR="008A4375" w:rsidRPr="004F3202" w:rsidRDefault="008A4375" w:rsidP="005D29E1">
            <w:pPr>
              <w:jc w:val="center"/>
              <w:rPr>
                <w:rFonts w:ascii="Arial" w:hAnsi="Arial" w:cs="Arial"/>
              </w:rPr>
            </w:pPr>
          </w:p>
        </w:tc>
        <w:tc>
          <w:tcPr>
            <w:tcW w:w="6148" w:type="dxa"/>
            <w:vAlign w:val="center"/>
          </w:tcPr>
          <w:p w14:paraId="5627BBEB" w14:textId="77777777" w:rsidR="008A4375" w:rsidRPr="004F3202" w:rsidRDefault="008A4375" w:rsidP="005D29E1">
            <w:pPr>
              <w:jc w:val="center"/>
              <w:rPr>
                <w:rFonts w:ascii="Arial" w:hAnsi="Arial" w:cs="Arial"/>
              </w:rPr>
            </w:pPr>
          </w:p>
        </w:tc>
      </w:tr>
      <w:tr w:rsidR="008A4375" w:rsidRPr="004F3202" w14:paraId="45E1138D" w14:textId="77777777" w:rsidTr="005D29E1">
        <w:tc>
          <w:tcPr>
            <w:tcW w:w="3203" w:type="dxa"/>
            <w:vMerge/>
            <w:vAlign w:val="center"/>
          </w:tcPr>
          <w:p w14:paraId="1DB3A4E5" w14:textId="77777777" w:rsidR="008A4375" w:rsidRPr="004F3202" w:rsidRDefault="008A4375" w:rsidP="005D29E1">
            <w:pPr>
              <w:jc w:val="center"/>
              <w:rPr>
                <w:rFonts w:ascii="Arial" w:hAnsi="Arial" w:cs="Arial"/>
              </w:rPr>
            </w:pPr>
          </w:p>
        </w:tc>
        <w:tc>
          <w:tcPr>
            <w:tcW w:w="6148" w:type="dxa"/>
            <w:vAlign w:val="center"/>
          </w:tcPr>
          <w:p w14:paraId="0FC9A58F" w14:textId="77777777" w:rsidR="008A4375" w:rsidRPr="004F3202" w:rsidRDefault="008A4375" w:rsidP="005D29E1">
            <w:pPr>
              <w:jc w:val="center"/>
              <w:rPr>
                <w:rFonts w:ascii="Arial" w:hAnsi="Arial" w:cs="Arial"/>
              </w:rPr>
            </w:pPr>
          </w:p>
        </w:tc>
      </w:tr>
      <w:tr w:rsidR="008A4375" w:rsidRPr="004F3202" w14:paraId="074772C6" w14:textId="77777777" w:rsidTr="005D29E1">
        <w:tc>
          <w:tcPr>
            <w:tcW w:w="3203" w:type="dxa"/>
            <w:vMerge/>
            <w:vAlign w:val="center"/>
          </w:tcPr>
          <w:p w14:paraId="66B7CF54" w14:textId="77777777" w:rsidR="008A4375" w:rsidRPr="004F3202" w:rsidRDefault="008A4375" w:rsidP="005D29E1">
            <w:pPr>
              <w:jc w:val="center"/>
              <w:rPr>
                <w:rFonts w:ascii="Arial" w:hAnsi="Arial" w:cs="Arial"/>
              </w:rPr>
            </w:pPr>
          </w:p>
        </w:tc>
        <w:tc>
          <w:tcPr>
            <w:tcW w:w="6148" w:type="dxa"/>
            <w:vAlign w:val="center"/>
          </w:tcPr>
          <w:p w14:paraId="3499B1D1" w14:textId="77777777" w:rsidR="008A4375" w:rsidRPr="004F3202" w:rsidRDefault="008A4375" w:rsidP="005D29E1">
            <w:pPr>
              <w:jc w:val="center"/>
              <w:rPr>
                <w:rFonts w:ascii="Arial" w:hAnsi="Arial" w:cs="Arial"/>
              </w:rPr>
            </w:pPr>
          </w:p>
        </w:tc>
      </w:tr>
      <w:tr w:rsidR="008A4375" w:rsidRPr="004F3202" w14:paraId="029EA736" w14:textId="77777777" w:rsidTr="005D29E1">
        <w:tc>
          <w:tcPr>
            <w:tcW w:w="3203" w:type="dxa"/>
            <w:vMerge/>
            <w:vAlign w:val="center"/>
          </w:tcPr>
          <w:p w14:paraId="5B0AD338" w14:textId="77777777" w:rsidR="008A4375" w:rsidRPr="004F3202" w:rsidRDefault="008A4375" w:rsidP="005D29E1">
            <w:pPr>
              <w:jc w:val="center"/>
              <w:rPr>
                <w:rFonts w:ascii="Arial" w:hAnsi="Arial" w:cs="Arial"/>
              </w:rPr>
            </w:pPr>
          </w:p>
        </w:tc>
        <w:tc>
          <w:tcPr>
            <w:tcW w:w="6148" w:type="dxa"/>
            <w:vAlign w:val="center"/>
          </w:tcPr>
          <w:p w14:paraId="4955FB83" w14:textId="77777777" w:rsidR="008A4375" w:rsidRPr="004F3202" w:rsidRDefault="008A4375" w:rsidP="005D29E1">
            <w:pPr>
              <w:jc w:val="center"/>
              <w:rPr>
                <w:rFonts w:ascii="Arial" w:hAnsi="Arial" w:cs="Arial"/>
              </w:rPr>
            </w:pPr>
          </w:p>
        </w:tc>
      </w:tr>
      <w:tr w:rsidR="008A4375" w:rsidRPr="00A94784" w14:paraId="29704460" w14:textId="77777777" w:rsidTr="005D29E1">
        <w:tc>
          <w:tcPr>
            <w:tcW w:w="3203" w:type="dxa"/>
            <w:vMerge w:val="restart"/>
            <w:vAlign w:val="center"/>
          </w:tcPr>
          <w:p w14:paraId="1B817532" w14:textId="77777777" w:rsidR="008A4375" w:rsidRPr="004F3202" w:rsidRDefault="008A4375" w:rsidP="005D29E1">
            <w:pPr>
              <w:jc w:val="center"/>
              <w:rPr>
                <w:rFonts w:ascii="Arial" w:hAnsi="Arial" w:cs="Arial"/>
                <w:sz w:val="22"/>
              </w:rPr>
            </w:pPr>
          </w:p>
          <w:p w14:paraId="5079C9F2" w14:textId="77777777" w:rsidR="008A4375" w:rsidRPr="004F3202" w:rsidRDefault="008A4375" w:rsidP="005D29E1">
            <w:pPr>
              <w:jc w:val="center"/>
              <w:rPr>
                <w:rFonts w:ascii="Arial" w:hAnsi="Arial" w:cs="Arial"/>
                <w:sz w:val="22"/>
                <w:szCs w:val="22"/>
              </w:rPr>
            </w:pPr>
            <w:r w:rsidRPr="004F3202">
              <w:rPr>
                <w:rFonts w:ascii="Arial" w:hAnsi="Arial" w:cs="Arial"/>
                <w:sz w:val="22"/>
              </w:rPr>
              <w:t>IA.04</w:t>
            </w:r>
          </w:p>
          <w:p w14:paraId="6B451E08" w14:textId="77777777" w:rsidR="008A4375" w:rsidRPr="004F3202" w:rsidRDefault="008A4375" w:rsidP="005D29E1">
            <w:pPr>
              <w:jc w:val="center"/>
              <w:rPr>
                <w:rFonts w:ascii="Arial" w:hAnsi="Arial" w:cs="Arial"/>
              </w:rPr>
            </w:pPr>
          </w:p>
        </w:tc>
        <w:tc>
          <w:tcPr>
            <w:tcW w:w="6148" w:type="dxa"/>
            <w:vAlign w:val="center"/>
          </w:tcPr>
          <w:p w14:paraId="559DFFEF" w14:textId="77777777" w:rsidR="008A4375" w:rsidRPr="00A94784" w:rsidRDefault="008A4375" w:rsidP="005D29E1">
            <w:pPr>
              <w:jc w:val="center"/>
              <w:rPr>
                <w:rFonts w:ascii="Arial" w:hAnsi="Arial" w:cs="Arial"/>
              </w:rPr>
            </w:pPr>
          </w:p>
        </w:tc>
      </w:tr>
      <w:tr w:rsidR="008A4375" w:rsidRPr="00A94784" w14:paraId="4432B6C7" w14:textId="77777777" w:rsidTr="005D29E1">
        <w:tc>
          <w:tcPr>
            <w:tcW w:w="3203" w:type="dxa"/>
            <w:vMerge/>
            <w:vAlign w:val="center"/>
          </w:tcPr>
          <w:p w14:paraId="52FBD477" w14:textId="77777777" w:rsidR="008A4375" w:rsidRPr="00E60943" w:rsidRDefault="008A4375" w:rsidP="005D29E1">
            <w:pPr>
              <w:jc w:val="center"/>
              <w:rPr>
                <w:rFonts w:ascii="Arial" w:hAnsi="Arial" w:cs="Arial"/>
              </w:rPr>
            </w:pPr>
          </w:p>
        </w:tc>
        <w:tc>
          <w:tcPr>
            <w:tcW w:w="6148" w:type="dxa"/>
            <w:vAlign w:val="center"/>
          </w:tcPr>
          <w:p w14:paraId="2212BEE9" w14:textId="77777777" w:rsidR="008A4375" w:rsidRPr="00A94784" w:rsidRDefault="008A4375" w:rsidP="005D29E1">
            <w:pPr>
              <w:jc w:val="center"/>
              <w:rPr>
                <w:rFonts w:ascii="Arial" w:hAnsi="Arial" w:cs="Arial"/>
              </w:rPr>
            </w:pPr>
          </w:p>
        </w:tc>
      </w:tr>
      <w:tr w:rsidR="008A4375" w:rsidRPr="00A94784" w14:paraId="2A29AAB2" w14:textId="77777777" w:rsidTr="005D29E1">
        <w:tc>
          <w:tcPr>
            <w:tcW w:w="3203" w:type="dxa"/>
            <w:vMerge/>
            <w:vAlign w:val="center"/>
          </w:tcPr>
          <w:p w14:paraId="689ACABB" w14:textId="77777777" w:rsidR="008A4375" w:rsidRPr="00E60943" w:rsidRDefault="008A4375" w:rsidP="005D29E1">
            <w:pPr>
              <w:jc w:val="center"/>
              <w:rPr>
                <w:rFonts w:ascii="Arial" w:hAnsi="Arial" w:cs="Arial"/>
              </w:rPr>
            </w:pPr>
          </w:p>
        </w:tc>
        <w:tc>
          <w:tcPr>
            <w:tcW w:w="6148" w:type="dxa"/>
            <w:vAlign w:val="center"/>
          </w:tcPr>
          <w:p w14:paraId="15604AFE" w14:textId="77777777" w:rsidR="008A4375" w:rsidRPr="00A94784" w:rsidRDefault="008A4375" w:rsidP="005D29E1">
            <w:pPr>
              <w:jc w:val="center"/>
              <w:rPr>
                <w:rFonts w:ascii="Arial" w:hAnsi="Arial" w:cs="Arial"/>
              </w:rPr>
            </w:pPr>
          </w:p>
        </w:tc>
      </w:tr>
      <w:tr w:rsidR="008A4375" w:rsidRPr="00A94784" w14:paraId="296825BC" w14:textId="77777777" w:rsidTr="005D29E1">
        <w:tc>
          <w:tcPr>
            <w:tcW w:w="3203" w:type="dxa"/>
            <w:vMerge/>
            <w:vAlign w:val="center"/>
          </w:tcPr>
          <w:p w14:paraId="1B863FE4" w14:textId="77777777" w:rsidR="008A4375" w:rsidRPr="00E60943" w:rsidRDefault="008A4375" w:rsidP="005D29E1">
            <w:pPr>
              <w:jc w:val="center"/>
              <w:rPr>
                <w:rFonts w:ascii="Arial" w:hAnsi="Arial" w:cs="Arial"/>
              </w:rPr>
            </w:pPr>
          </w:p>
        </w:tc>
        <w:tc>
          <w:tcPr>
            <w:tcW w:w="6148" w:type="dxa"/>
            <w:vAlign w:val="center"/>
          </w:tcPr>
          <w:p w14:paraId="084DBD69" w14:textId="77777777" w:rsidR="008A4375" w:rsidRPr="00A94784" w:rsidRDefault="008A4375" w:rsidP="005D29E1">
            <w:pPr>
              <w:jc w:val="center"/>
              <w:rPr>
                <w:rFonts w:ascii="Arial" w:hAnsi="Arial" w:cs="Arial"/>
              </w:rPr>
            </w:pPr>
          </w:p>
        </w:tc>
      </w:tr>
      <w:tr w:rsidR="008A4375" w:rsidRPr="00A94784" w14:paraId="78A9C230" w14:textId="77777777" w:rsidTr="005D29E1">
        <w:tc>
          <w:tcPr>
            <w:tcW w:w="3203" w:type="dxa"/>
            <w:vMerge/>
            <w:vAlign w:val="center"/>
          </w:tcPr>
          <w:p w14:paraId="1B7C66CE" w14:textId="77777777" w:rsidR="008A4375" w:rsidRPr="00E60943" w:rsidRDefault="008A4375" w:rsidP="005D29E1">
            <w:pPr>
              <w:jc w:val="center"/>
              <w:rPr>
                <w:rFonts w:ascii="Arial" w:hAnsi="Arial" w:cs="Arial"/>
              </w:rPr>
            </w:pPr>
          </w:p>
        </w:tc>
        <w:tc>
          <w:tcPr>
            <w:tcW w:w="6148" w:type="dxa"/>
            <w:vAlign w:val="center"/>
          </w:tcPr>
          <w:p w14:paraId="0E80A795" w14:textId="77777777" w:rsidR="008A4375" w:rsidRPr="00A94784" w:rsidRDefault="008A4375" w:rsidP="005D29E1">
            <w:pPr>
              <w:jc w:val="center"/>
              <w:rPr>
                <w:rFonts w:ascii="Arial" w:hAnsi="Arial" w:cs="Arial"/>
              </w:rPr>
            </w:pPr>
          </w:p>
        </w:tc>
      </w:tr>
      <w:tr w:rsidR="008A4375" w:rsidRPr="00A94784" w14:paraId="6CCEBA8B" w14:textId="77777777" w:rsidTr="005D29E1">
        <w:tc>
          <w:tcPr>
            <w:tcW w:w="3203" w:type="dxa"/>
            <w:vMerge/>
            <w:vAlign w:val="center"/>
          </w:tcPr>
          <w:p w14:paraId="238B9B15" w14:textId="77777777" w:rsidR="008A4375" w:rsidRPr="00E60943" w:rsidRDefault="008A4375" w:rsidP="005D29E1">
            <w:pPr>
              <w:jc w:val="center"/>
              <w:rPr>
                <w:rFonts w:ascii="Arial" w:hAnsi="Arial" w:cs="Arial"/>
              </w:rPr>
            </w:pPr>
          </w:p>
        </w:tc>
        <w:tc>
          <w:tcPr>
            <w:tcW w:w="6148" w:type="dxa"/>
            <w:vAlign w:val="center"/>
          </w:tcPr>
          <w:p w14:paraId="3DC940FB" w14:textId="77777777" w:rsidR="008A4375" w:rsidRPr="00A94784" w:rsidRDefault="008A4375" w:rsidP="005D29E1">
            <w:pPr>
              <w:jc w:val="center"/>
              <w:rPr>
                <w:rFonts w:ascii="Arial" w:hAnsi="Arial" w:cs="Arial"/>
              </w:rPr>
            </w:pPr>
          </w:p>
        </w:tc>
      </w:tr>
    </w:tbl>
    <w:p w14:paraId="5072C7CF" w14:textId="65F6B798" w:rsidR="008A4375" w:rsidRDefault="008A4375" w:rsidP="00555268">
      <w:pPr>
        <w:pStyle w:val="Paragrafoelenco"/>
        <w:spacing w:after="120"/>
        <w:ind w:left="284"/>
        <w:jc w:val="both"/>
        <w:rPr>
          <w:rFonts w:ascii="Arial" w:hAnsi="Arial" w:cs="Arial"/>
        </w:rPr>
      </w:pPr>
    </w:p>
    <w:p w14:paraId="44EE2859" w14:textId="5E5B8138" w:rsidR="008A4375" w:rsidRDefault="008A4375" w:rsidP="00555268">
      <w:pPr>
        <w:pStyle w:val="Paragrafoelenco"/>
        <w:spacing w:after="120"/>
        <w:ind w:left="284"/>
        <w:jc w:val="both"/>
        <w:rPr>
          <w:rFonts w:ascii="Arial" w:hAnsi="Arial" w:cs="Arial"/>
        </w:rPr>
      </w:pPr>
    </w:p>
    <w:p w14:paraId="77793A93" w14:textId="4810A678" w:rsidR="008A4375" w:rsidRPr="004F3202" w:rsidRDefault="008A4375" w:rsidP="00555268">
      <w:pPr>
        <w:pStyle w:val="Paragrafoelenco"/>
        <w:spacing w:after="120"/>
        <w:ind w:left="284"/>
        <w:jc w:val="both"/>
        <w:rPr>
          <w:rFonts w:ascii="Arial" w:hAnsi="Arial" w:cs="Arial"/>
          <w:b/>
          <w:bCs/>
        </w:rPr>
      </w:pPr>
      <w:r w:rsidRPr="004F3202">
        <w:rPr>
          <w:rFonts w:ascii="Arial" w:hAnsi="Arial" w:cs="Arial"/>
          <w:b/>
          <w:bCs/>
        </w:rPr>
        <w:t xml:space="preserve">Tabella Lotto 2 </w:t>
      </w:r>
    </w:p>
    <w:tbl>
      <w:tblPr>
        <w:tblStyle w:val="Grigliatabella"/>
        <w:tblW w:w="0" w:type="auto"/>
        <w:tblLook w:val="04A0" w:firstRow="1" w:lastRow="0" w:firstColumn="1" w:lastColumn="0" w:noHBand="0" w:noVBand="1"/>
      </w:tblPr>
      <w:tblGrid>
        <w:gridCol w:w="3203"/>
        <w:gridCol w:w="6148"/>
      </w:tblGrid>
      <w:tr w:rsidR="00444647" w:rsidRPr="00444647" w14:paraId="4D9BA4CB" w14:textId="77777777" w:rsidTr="009E01E8">
        <w:tc>
          <w:tcPr>
            <w:tcW w:w="3203" w:type="dxa"/>
            <w:shd w:val="clear" w:color="auto" w:fill="C6D9F1" w:themeFill="text2" w:themeFillTint="33"/>
            <w:vAlign w:val="center"/>
          </w:tcPr>
          <w:p w14:paraId="5E50DE84" w14:textId="0CA165F2" w:rsidR="009E01E8" w:rsidRPr="00444647" w:rsidRDefault="009E01E8" w:rsidP="00914820">
            <w:pPr>
              <w:jc w:val="center"/>
              <w:rPr>
                <w:rFonts w:ascii="Arial" w:hAnsi="Arial" w:cs="Arial"/>
                <w:sz w:val="22"/>
                <w:szCs w:val="22"/>
              </w:rPr>
            </w:pPr>
            <w:r w:rsidRPr="00444647">
              <w:rPr>
                <w:rFonts w:ascii="Arial" w:hAnsi="Arial" w:cs="Arial"/>
                <w:sz w:val="22"/>
                <w:szCs w:val="22"/>
              </w:rPr>
              <w:t xml:space="preserve">Prestazione principale del servizio di progettazione </w:t>
            </w:r>
            <w:r w:rsidR="00D667D0" w:rsidRPr="004F3202">
              <w:rPr>
                <w:rFonts w:ascii="Arial" w:hAnsi="Arial" w:cs="Arial"/>
                <w:sz w:val="22"/>
                <w:szCs w:val="22"/>
              </w:rPr>
              <w:t>definitiva/</w:t>
            </w:r>
            <w:r w:rsidRPr="004F3202">
              <w:rPr>
                <w:rFonts w:ascii="Arial" w:hAnsi="Arial" w:cs="Arial"/>
                <w:sz w:val="22"/>
                <w:szCs w:val="22"/>
              </w:rPr>
              <w:t>esecutiva</w:t>
            </w:r>
            <w:r w:rsidRPr="00444647">
              <w:rPr>
                <w:rFonts w:ascii="Arial" w:hAnsi="Arial" w:cs="Arial"/>
                <w:sz w:val="22"/>
                <w:szCs w:val="22"/>
              </w:rPr>
              <w:t xml:space="preserve"> rispetto alla Categoria/Id opere oggetto dell’appalto.</w:t>
            </w:r>
          </w:p>
        </w:tc>
        <w:tc>
          <w:tcPr>
            <w:tcW w:w="6148" w:type="dxa"/>
            <w:shd w:val="clear" w:color="auto" w:fill="C6D9F1" w:themeFill="text2" w:themeFillTint="33"/>
            <w:vAlign w:val="center"/>
          </w:tcPr>
          <w:p w14:paraId="5F75483D" w14:textId="77777777" w:rsidR="009E01E8" w:rsidRPr="00444647" w:rsidRDefault="009E01E8" w:rsidP="00914820">
            <w:pPr>
              <w:jc w:val="center"/>
              <w:rPr>
                <w:rFonts w:ascii="Arial" w:hAnsi="Arial" w:cs="Arial"/>
                <w:sz w:val="22"/>
                <w:szCs w:val="22"/>
              </w:rPr>
            </w:pPr>
            <w:r w:rsidRPr="00444647">
              <w:rPr>
                <w:rFonts w:ascii="Arial" w:hAnsi="Arial" w:cs="Arial"/>
                <w:sz w:val="22"/>
                <w:szCs w:val="22"/>
              </w:rPr>
              <w:t>Denominazione operatore economico:</w:t>
            </w:r>
          </w:p>
          <w:p w14:paraId="316147A5" w14:textId="77777777" w:rsidR="009E01E8" w:rsidRPr="00444647" w:rsidRDefault="009E01E8" w:rsidP="00914820">
            <w:pPr>
              <w:jc w:val="center"/>
              <w:rPr>
                <w:rFonts w:ascii="Arial" w:hAnsi="Arial" w:cs="Arial"/>
                <w:sz w:val="22"/>
                <w:szCs w:val="22"/>
              </w:rPr>
            </w:pPr>
          </w:p>
        </w:tc>
      </w:tr>
      <w:tr w:rsidR="00444647" w:rsidRPr="00444647" w14:paraId="75C90471" w14:textId="77777777" w:rsidTr="009E01E8">
        <w:trPr>
          <w:trHeight w:val="60"/>
        </w:trPr>
        <w:tc>
          <w:tcPr>
            <w:tcW w:w="3203" w:type="dxa"/>
            <w:vMerge w:val="restart"/>
            <w:vAlign w:val="center"/>
          </w:tcPr>
          <w:p w14:paraId="670DD11E" w14:textId="77777777" w:rsidR="009E01E8" w:rsidRPr="00444647" w:rsidRDefault="009E01E8" w:rsidP="00233678">
            <w:pPr>
              <w:jc w:val="center"/>
              <w:rPr>
                <w:rFonts w:ascii="Arial" w:hAnsi="Arial" w:cs="Arial"/>
                <w:sz w:val="22"/>
                <w:szCs w:val="22"/>
              </w:rPr>
            </w:pPr>
          </w:p>
          <w:p w14:paraId="181C4FC8" w14:textId="10745FC6" w:rsidR="009E01E8" w:rsidRPr="00444647" w:rsidRDefault="009E01E8" w:rsidP="00233678">
            <w:pPr>
              <w:jc w:val="center"/>
              <w:rPr>
                <w:rFonts w:ascii="Arial" w:hAnsi="Arial" w:cs="Arial"/>
                <w:sz w:val="22"/>
                <w:szCs w:val="22"/>
              </w:rPr>
            </w:pPr>
            <w:r w:rsidRPr="004F3202">
              <w:rPr>
                <w:rFonts w:ascii="Arial" w:hAnsi="Arial" w:cs="Arial"/>
                <w:sz w:val="22"/>
                <w:szCs w:val="22"/>
              </w:rPr>
              <w:t>E</w:t>
            </w:r>
            <w:r w:rsidR="001766D4" w:rsidRPr="004F3202">
              <w:rPr>
                <w:rFonts w:ascii="Arial" w:hAnsi="Arial" w:cs="Arial"/>
                <w:sz w:val="22"/>
                <w:szCs w:val="22"/>
              </w:rPr>
              <w:t>.</w:t>
            </w:r>
            <w:r w:rsidR="006D3222" w:rsidRPr="004F3202">
              <w:rPr>
                <w:rFonts w:ascii="Arial" w:hAnsi="Arial" w:cs="Arial"/>
                <w:sz w:val="22"/>
                <w:szCs w:val="22"/>
              </w:rPr>
              <w:t>2</w:t>
            </w:r>
            <w:r w:rsidR="009B12FE" w:rsidRPr="004F3202">
              <w:rPr>
                <w:rFonts w:ascii="Arial" w:hAnsi="Arial" w:cs="Arial"/>
                <w:sz w:val="22"/>
                <w:szCs w:val="22"/>
              </w:rPr>
              <w:t>2</w:t>
            </w:r>
          </w:p>
          <w:p w14:paraId="112D6401" w14:textId="77777777" w:rsidR="009E01E8" w:rsidRPr="00444647" w:rsidRDefault="009E01E8" w:rsidP="00914820">
            <w:pPr>
              <w:rPr>
                <w:rFonts w:ascii="Arial" w:hAnsi="Arial" w:cs="Arial"/>
              </w:rPr>
            </w:pPr>
          </w:p>
        </w:tc>
        <w:tc>
          <w:tcPr>
            <w:tcW w:w="6148" w:type="dxa"/>
          </w:tcPr>
          <w:p w14:paraId="1562449F" w14:textId="77777777" w:rsidR="009E01E8" w:rsidRPr="00444647" w:rsidRDefault="009E01E8" w:rsidP="00914820">
            <w:pPr>
              <w:rPr>
                <w:rFonts w:ascii="Arial" w:hAnsi="Arial" w:cs="Arial"/>
              </w:rPr>
            </w:pPr>
          </w:p>
        </w:tc>
      </w:tr>
      <w:tr w:rsidR="00444647" w:rsidRPr="00444647" w14:paraId="46921B4A" w14:textId="77777777" w:rsidTr="009E01E8">
        <w:tc>
          <w:tcPr>
            <w:tcW w:w="3203" w:type="dxa"/>
            <w:vMerge/>
          </w:tcPr>
          <w:p w14:paraId="3BBC5684" w14:textId="77777777" w:rsidR="009E01E8" w:rsidRPr="00444647" w:rsidRDefault="009E01E8" w:rsidP="00914820">
            <w:pPr>
              <w:rPr>
                <w:rFonts w:ascii="Arial" w:hAnsi="Arial" w:cs="Arial"/>
              </w:rPr>
            </w:pPr>
          </w:p>
        </w:tc>
        <w:tc>
          <w:tcPr>
            <w:tcW w:w="6148" w:type="dxa"/>
          </w:tcPr>
          <w:p w14:paraId="434FDC58" w14:textId="77777777" w:rsidR="009E01E8" w:rsidRPr="00444647" w:rsidRDefault="009E01E8" w:rsidP="00914820">
            <w:pPr>
              <w:rPr>
                <w:rFonts w:ascii="Arial" w:hAnsi="Arial" w:cs="Arial"/>
              </w:rPr>
            </w:pPr>
          </w:p>
        </w:tc>
      </w:tr>
      <w:tr w:rsidR="00444647" w:rsidRPr="00444647" w14:paraId="0F342BEA" w14:textId="77777777" w:rsidTr="009E01E8">
        <w:tc>
          <w:tcPr>
            <w:tcW w:w="3203" w:type="dxa"/>
            <w:vMerge/>
          </w:tcPr>
          <w:p w14:paraId="6E2DC93C" w14:textId="77777777" w:rsidR="009E01E8" w:rsidRPr="00444647" w:rsidRDefault="009E01E8" w:rsidP="00914820">
            <w:pPr>
              <w:rPr>
                <w:rFonts w:ascii="Arial" w:hAnsi="Arial" w:cs="Arial"/>
              </w:rPr>
            </w:pPr>
          </w:p>
        </w:tc>
        <w:tc>
          <w:tcPr>
            <w:tcW w:w="6148" w:type="dxa"/>
          </w:tcPr>
          <w:p w14:paraId="6D8DFD74" w14:textId="77777777" w:rsidR="009E01E8" w:rsidRPr="00444647" w:rsidRDefault="009E01E8" w:rsidP="00914820">
            <w:pPr>
              <w:rPr>
                <w:rFonts w:ascii="Arial" w:hAnsi="Arial" w:cs="Arial"/>
              </w:rPr>
            </w:pPr>
          </w:p>
        </w:tc>
      </w:tr>
      <w:tr w:rsidR="00444647" w:rsidRPr="00444647" w14:paraId="0E75324C" w14:textId="77777777" w:rsidTr="009E01E8">
        <w:tc>
          <w:tcPr>
            <w:tcW w:w="3203" w:type="dxa"/>
            <w:vMerge/>
          </w:tcPr>
          <w:p w14:paraId="5F85656E" w14:textId="77777777" w:rsidR="009E01E8" w:rsidRPr="00444647" w:rsidRDefault="009E01E8" w:rsidP="00914820">
            <w:pPr>
              <w:rPr>
                <w:rFonts w:ascii="Arial" w:hAnsi="Arial" w:cs="Arial"/>
              </w:rPr>
            </w:pPr>
          </w:p>
        </w:tc>
        <w:tc>
          <w:tcPr>
            <w:tcW w:w="6148" w:type="dxa"/>
          </w:tcPr>
          <w:p w14:paraId="1B911A5C" w14:textId="77777777" w:rsidR="009E01E8" w:rsidRPr="00444647" w:rsidRDefault="009E01E8" w:rsidP="00914820">
            <w:pPr>
              <w:rPr>
                <w:rFonts w:ascii="Arial" w:hAnsi="Arial" w:cs="Arial"/>
              </w:rPr>
            </w:pPr>
          </w:p>
        </w:tc>
      </w:tr>
      <w:tr w:rsidR="00444647" w:rsidRPr="00444647" w14:paraId="132C2A95" w14:textId="77777777" w:rsidTr="009E01E8">
        <w:tc>
          <w:tcPr>
            <w:tcW w:w="3203" w:type="dxa"/>
            <w:vMerge/>
          </w:tcPr>
          <w:p w14:paraId="41174A87" w14:textId="77777777" w:rsidR="009E01E8" w:rsidRPr="00444647" w:rsidRDefault="009E01E8" w:rsidP="00914820">
            <w:pPr>
              <w:rPr>
                <w:rFonts w:ascii="Arial" w:hAnsi="Arial" w:cs="Arial"/>
              </w:rPr>
            </w:pPr>
          </w:p>
        </w:tc>
        <w:tc>
          <w:tcPr>
            <w:tcW w:w="6148" w:type="dxa"/>
          </w:tcPr>
          <w:p w14:paraId="3592EA5F" w14:textId="77777777" w:rsidR="009E01E8" w:rsidRPr="00444647" w:rsidRDefault="009E01E8" w:rsidP="00914820">
            <w:pPr>
              <w:rPr>
                <w:rFonts w:ascii="Arial" w:hAnsi="Arial" w:cs="Arial"/>
              </w:rPr>
            </w:pPr>
          </w:p>
        </w:tc>
      </w:tr>
      <w:tr w:rsidR="00444647" w:rsidRPr="00444647" w14:paraId="60A56A85" w14:textId="77777777" w:rsidTr="009E01E8">
        <w:tc>
          <w:tcPr>
            <w:tcW w:w="3203" w:type="dxa"/>
            <w:vMerge/>
          </w:tcPr>
          <w:p w14:paraId="206A4C28" w14:textId="77777777" w:rsidR="009E01E8" w:rsidRPr="00444647" w:rsidRDefault="009E01E8" w:rsidP="00914820">
            <w:pPr>
              <w:rPr>
                <w:rFonts w:ascii="Arial" w:hAnsi="Arial" w:cs="Arial"/>
              </w:rPr>
            </w:pPr>
          </w:p>
        </w:tc>
        <w:tc>
          <w:tcPr>
            <w:tcW w:w="6148" w:type="dxa"/>
          </w:tcPr>
          <w:p w14:paraId="28F84C96" w14:textId="77777777" w:rsidR="009E01E8" w:rsidRPr="00444647" w:rsidRDefault="009E01E8" w:rsidP="00914820">
            <w:pPr>
              <w:rPr>
                <w:rFonts w:ascii="Arial" w:hAnsi="Arial" w:cs="Arial"/>
              </w:rPr>
            </w:pPr>
          </w:p>
        </w:tc>
      </w:tr>
      <w:tr w:rsidR="00444647" w:rsidRPr="00444647" w14:paraId="67F40394" w14:textId="77777777" w:rsidTr="009E01E8">
        <w:tc>
          <w:tcPr>
            <w:tcW w:w="3203" w:type="dxa"/>
            <w:vMerge/>
          </w:tcPr>
          <w:p w14:paraId="44F45DC9" w14:textId="77777777" w:rsidR="009E01E8" w:rsidRPr="00444647" w:rsidRDefault="009E01E8" w:rsidP="00914820">
            <w:pPr>
              <w:rPr>
                <w:rFonts w:ascii="Arial" w:hAnsi="Arial" w:cs="Arial"/>
              </w:rPr>
            </w:pPr>
          </w:p>
        </w:tc>
        <w:tc>
          <w:tcPr>
            <w:tcW w:w="6148" w:type="dxa"/>
          </w:tcPr>
          <w:p w14:paraId="6DBED051" w14:textId="77777777" w:rsidR="009E01E8" w:rsidRPr="00444647" w:rsidRDefault="009E01E8" w:rsidP="00914820">
            <w:pPr>
              <w:rPr>
                <w:rFonts w:ascii="Arial" w:hAnsi="Arial" w:cs="Arial"/>
              </w:rPr>
            </w:pPr>
          </w:p>
        </w:tc>
      </w:tr>
    </w:tbl>
    <w:p w14:paraId="316CA44D" w14:textId="0F2D72EA" w:rsidR="00074C89" w:rsidRPr="00A50117" w:rsidRDefault="00074C89" w:rsidP="00A50117">
      <w:pPr>
        <w:rPr>
          <w:rFonts w:ascii="Arial" w:hAnsi="Arial" w:cs="Arial"/>
        </w:rPr>
      </w:pPr>
    </w:p>
    <w:tbl>
      <w:tblPr>
        <w:tblStyle w:val="Grigliatabella"/>
        <w:tblW w:w="0" w:type="auto"/>
        <w:tblLook w:val="04A0" w:firstRow="1" w:lastRow="0" w:firstColumn="1" w:lastColumn="0" w:noHBand="0" w:noVBand="1"/>
      </w:tblPr>
      <w:tblGrid>
        <w:gridCol w:w="3203"/>
        <w:gridCol w:w="6148"/>
      </w:tblGrid>
      <w:tr w:rsidR="00444647" w:rsidRPr="00444647" w14:paraId="767372B3" w14:textId="77777777" w:rsidTr="009E01E8">
        <w:tc>
          <w:tcPr>
            <w:tcW w:w="3203" w:type="dxa"/>
            <w:shd w:val="clear" w:color="auto" w:fill="C6D9F1" w:themeFill="text2" w:themeFillTint="33"/>
            <w:vAlign w:val="center"/>
          </w:tcPr>
          <w:p w14:paraId="492E4EEB" w14:textId="77777777" w:rsidR="009E01E8" w:rsidRPr="00444647" w:rsidRDefault="009E01E8" w:rsidP="00914820">
            <w:pPr>
              <w:jc w:val="center"/>
              <w:rPr>
                <w:rFonts w:ascii="Arial" w:hAnsi="Arial" w:cs="Arial"/>
                <w:sz w:val="22"/>
                <w:szCs w:val="22"/>
              </w:rPr>
            </w:pPr>
          </w:p>
          <w:p w14:paraId="109671C7" w14:textId="7A49BA67" w:rsidR="009E01E8" w:rsidRPr="00444647" w:rsidRDefault="009E01E8" w:rsidP="00914820">
            <w:pPr>
              <w:jc w:val="center"/>
              <w:rPr>
                <w:rFonts w:ascii="Arial" w:hAnsi="Arial" w:cs="Arial"/>
                <w:sz w:val="22"/>
                <w:szCs w:val="22"/>
              </w:rPr>
            </w:pPr>
            <w:r w:rsidRPr="00444647">
              <w:rPr>
                <w:rFonts w:ascii="Arial" w:hAnsi="Arial" w:cs="Arial"/>
                <w:sz w:val="22"/>
                <w:szCs w:val="22"/>
              </w:rPr>
              <w:t xml:space="preserve">Prestazione secondaria del servizio di progettazione </w:t>
            </w:r>
            <w:r w:rsidR="001348A3" w:rsidRPr="004F3202">
              <w:rPr>
                <w:rFonts w:ascii="Arial" w:hAnsi="Arial" w:cs="Arial"/>
                <w:sz w:val="22"/>
                <w:szCs w:val="22"/>
              </w:rPr>
              <w:t>definitiva</w:t>
            </w:r>
            <w:r w:rsidR="001348A3">
              <w:rPr>
                <w:rFonts w:ascii="Arial" w:hAnsi="Arial" w:cs="Arial"/>
                <w:sz w:val="22"/>
                <w:szCs w:val="22"/>
              </w:rPr>
              <w:t>/</w:t>
            </w:r>
            <w:r w:rsidRPr="00444647">
              <w:rPr>
                <w:rFonts w:ascii="Arial" w:hAnsi="Arial" w:cs="Arial"/>
                <w:sz w:val="22"/>
                <w:szCs w:val="22"/>
              </w:rPr>
              <w:t>esecutiva rispetto alla Categoria/Id opere oggetto dell’appalto.</w:t>
            </w:r>
          </w:p>
          <w:p w14:paraId="7697A20D" w14:textId="77777777" w:rsidR="009E01E8" w:rsidRPr="00444647" w:rsidRDefault="009E01E8" w:rsidP="00914820">
            <w:pPr>
              <w:jc w:val="center"/>
              <w:rPr>
                <w:rFonts w:ascii="Arial" w:hAnsi="Arial" w:cs="Arial"/>
                <w:sz w:val="22"/>
                <w:szCs w:val="22"/>
              </w:rPr>
            </w:pPr>
          </w:p>
        </w:tc>
        <w:tc>
          <w:tcPr>
            <w:tcW w:w="6148" w:type="dxa"/>
            <w:shd w:val="clear" w:color="auto" w:fill="C6D9F1" w:themeFill="text2" w:themeFillTint="33"/>
            <w:vAlign w:val="center"/>
          </w:tcPr>
          <w:p w14:paraId="3230C6DB" w14:textId="77777777" w:rsidR="009E01E8" w:rsidRPr="00444647" w:rsidRDefault="009E01E8" w:rsidP="00914820">
            <w:pPr>
              <w:jc w:val="center"/>
              <w:rPr>
                <w:rFonts w:ascii="Arial" w:hAnsi="Arial" w:cs="Arial"/>
                <w:sz w:val="22"/>
                <w:szCs w:val="22"/>
              </w:rPr>
            </w:pPr>
            <w:r w:rsidRPr="00444647">
              <w:rPr>
                <w:rFonts w:ascii="Arial" w:hAnsi="Arial" w:cs="Arial"/>
                <w:sz w:val="22"/>
                <w:szCs w:val="22"/>
              </w:rPr>
              <w:t>Denominazione operatore economico:</w:t>
            </w:r>
          </w:p>
          <w:p w14:paraId="14499C66" w14:textId="77777777" w:rsidR="009E01E8" w:rsidRPr="00444647" w:rsidRDefault="009E01E8" w:rsidP="00914820">
            <w:pPr>
              <w:jc w:val="center"/>
              <w:rPr>
                <w:rFonts w:ascii="Arial" w:hAnsi="Arial" w:cs="Arial"/>
                <w:sz w:val="22"/>
                <w:szCs w:val="22"/>
              </w:rPr>
            </w:pPr>
          </w:p>
        </w:tc>
      </w:tr>
      <w:tr w:rsidR="009E01E8" w:rsidRPr="00A94784" w14:paraId="43FD95DE" w14:textId="77777777" w:rsidTr="009E01E8">
        <w:tc>
          <w:tcPr>
            <w:tcW w:w="3203" w:type="dxa"/>
            <w:vMerge w:val="restart"/>
            <w:vAlign w:val="center"/>
          </w:tcPr>
          <w:p w14:paraId="46043BBB" w14:textId="77777777" w:rsidR="009E01E8" w:rsidRPr="00471B13" w:rsidRDefault="009E01E8" w:rsidP="00233678">
            <w:pPr>
              <w:jc w:val="center"/>
              <w:rPr>
                <w:rFonts w:ascii="Arial" w:hAnsi="Arial" w:cs="Arial"/>
                <w:sz w:val="22"/>
                <w:highlight w:val="yellow"/>
              </w:rPr>
            </w:pPr>
          </w:p>
          <w:p w14:paraId="2B7454C5" w14:textId="5D5FB870" w:rsidR="009E01E8" w:rsidRPr="004F3202" w:rsidRDefault="002D22B6" w:rsidP="00233678">
            <w:pPr>
              <w:jc w:val="center"/>
              <w:rPr>
                <w:rFonts w:ascii="Arial" w:hAnsi="Arial" w:cs="Arial"/>
                <w:sz w:val="22"/>
              </w:rPr>
            </w:pPr>
            <w:r w:rsidRPr="004F3202">
              <w:rPr>
                <w:rFonts w:ascii="Arial" w:hAnsi="Arial" w:cs="Arial"/>
                <w:sz w:val="22"/>
              </w:rPr>
              <w:t>S.0</w:t>
            </w:r>
            <w:r w:rsidR="00471B13" w:rsidRPr="004F3202">
              <w:rPr>
                <w:rFonts w:ascii="Arial" w:hAnsi="Arial" w:cs="Arial"/>
                <w:sz w:val="22"/>
              </w:rPr>
              <w:t>4</w:t>
            </w:r>
          </w:p>
          <w:p w14:paraId="28E4C942" w14:textId="77777777" w:rsidR="009E01E8" w:rsidRPr="00471B13" w:rsidRDefault="009E01E8" w:rsidP="00914820">
            <w:pPr>
              <w:jc w:val="center"/>
              <w:rPr>
                <w:rFonts w:ascii="Arial" w:hAnsi="Arial" w:cs="Arial"/>
                <w:highlight w:val="yellow"/>
              </w:rPr>
            </w:pPr>
          </w:p>
        </w:tc>
        <w:tc>
          <w:tcPr>
            <w:tcW w:w="6148" w:type="dxa"/>
            <w:vAlign w:val="center"/>
          </w:tcPr>
          <w:p w14:paraId="6C09AB96" w14:textId="77777777" w:rsidR="009E01E8" w:rsidRPr="00A94784" w:rsidRDefault="009E01E8" w:rsidP="00914820">
            <w:pPr>
              <w:jc w:val="center"/>
              <w:rPr>
                <w:rFonts w:ascii="Arial" w:hAnsi="Arial" w:cs="Arial"/>
              </w:rPr>
            </w:pPr>
          </w:p>
        </w:tc>
      </w:tr>
      <w:tr w:rsidR="009E01E8" w:rsidRPr="00A94784" w14:paraId="5E880EA5" w14:textId="77777777" w:rsidTr="009E01E8">
        <w:tc>
          <w:tcPr>
            <w:tcW w:w="3203" w:type="dxa"/>
            <w:vMerge/>
            <w:vAlign w:val="center"/>
          </w:tcPr>
          <w:p w14:paraId="726B32D2" w14:textId="77777777" w:rsidR="009E01E8" w:rsidRPr="00471B13" w:rsidRDefault="009E01E8" w:rsidP="00914820">
            <w:pPr>
              <w:jc w:val="center"/>
              <w:rPr>
                <w:rFonts w:ascii="Arial" w:hAnsi="Arial" w:cs="Arial"/>
                <w:highlight w:val="yellow"/>
              </w:rPr>
            </w:pPr>
          </w:p>
        </w:tc>
        <w:tc>
          <w:tcPr>
            <w:tcW w:w="6148" w:type="dxa"/>
            <w:vAlign w:val="center"/>
          </w:tcPr>
          <w:p w14:paraId="1589A5F1" w14:textId="77777777" w:rsidR="009E01E8" w:rsidRPr="00A94784" w:rsidRDefault="009E01E8" w:rsidP="00914820">
            <w:pPr>
              <w:jc w:val="center"/>
              <w:rPr>
                <w:rFonts w:ascii="Arial" w:hAnsi="Arial" w:cs="Arial"/>
              </w:rPr>
            </w:pPr>
          </w:p>
        </w:tc>
      </w:tr>
      <w:tr w:rsidR="009E01E8" w:rsidRPr="00A94784" w14:paraId="53E11090" w14:textId="77777777" w:rsidTr="009E01E8">
        <w:tc>
          <w:tcPr>
            <w:tcW w:w="3203" w:type="dxa"/>
            <w:vMerge/>
            <w:vAlign w:val="center"/>
          </w:tcPr>
          <w:p w14:paraId="24A6AB48" w14:textId="77777777" w:rsidR="009E01E8" w:rsidRPr="00471B13" w:rsidRDefault="009E01E8" w:rsidP="00914820">
            <w:pPr>
              <w:jc w:val="center"/>
              <w:rPr>
                <w:rFonts w:ascii="Arial" w:hAnsi="Arial" w:cs="Arial"/>
                <w:highlight w:val="yellow"/>
              </w:rPr>
            </w:pPr>
          </w:p>
        </w:tc>
        <w:tc>
          <w:tcPr>
            <w:tcW w:w="6148" w:type="dxa"/>
            <w:vAlign w:val="center"/>
          </w:tcPr>
          <w:p w14:paraId="2905ACBE" w14:textId="77777777" w:rsidR="009E01E8" w:rsidRPr="00A94784" w:rsidRDefault="009E01E8" w:rsidP="00914820">
            <w:pPr>
              <w:jc w:val="center"/>
              <w:rPr>
                <w:rFonts w:ascii="Arial" w:hAnsi="Arial" w:cs="Arial"/>
              </w:rPr>
            </w:pPr>
          </w:p>
        </w:tc>
      </w:tr>
      <w:tr w:rsidR="009E01E8" w:rsidRPr="00A94784" w14:paraId="13401505" w14:textId="77777777" w:rsidTr="009E01E8">
        <w:tc>
          <w:tcPr>
            <w:tcW w:w="3203" w:type="dxa"/>
            <w:vMerge/>
            <w:vAlign w:val="center"/>
          </w:tcPr>
          <w:p w14:paraId="7C45365B" w14:textId="77777777" w:rsidR="009E01E8" w:rsidRPr="00471B13" w:rsidRDefault="009E01E8" w:rsidP="00914820">
            <w:pPr>
              <w:jc w:val="center"/>
              <w:rPr>
                <w:rFonts w:ascii="Arial" w:hAnsi="Arial" w:cs="Arial"/>
                <w:highlight w:val="yellow"/>
              </w:rPr>
            </w:pPr>
          </w:p>
        </w:tc>
        <w:tc>
          <w:tcPr>
            <w:tcW w:w="6148" w:type="dxa"/>
            <w:vAlign w:val="center"/>
          </w:tcPr>
          <w:p w14:paraId="06433D4B" w14:textId="77777777" w:rsidR="009E01E8" w:rsidRPr="00A94784" w:rsidRDefault="009E01E8" w:rsidP="00914820">
            <w:pPr>
              <w:jc w:val="center"/>
              <w:rPr>
                <w:rFonts w:ascii="Arial" w:hAnsi="Arial" w:cs="Arial"/>
              </w:rPr>
            </w:pPr>
          </w:p>
        </w:tc>
      </w:tr>
      <w:tr w:rsidR="009E01E8" w:rsidRPr="00A94784" w14:paraId="4EBA956A" w14:textId="77777777" w:rsidTr="009E01E8">
        <w:tc>
          <w:tcPr>
            <w:tcW w:w="3203" w:type="dxa"/>
            <w:vMerge/>
            <w:vAlign w:val="center"/>
          </w:tcPr>
          <w:p w14:paraId="1C7312F2" w14:textId="77777777" w:rsidR="009E01E8" w:rsidRPr="00471B13" w:rsidRDefault="009E01E8" w:rsidP="00914820">
            <w:pPr>
              <w:jc w:val="center"/>
              <w:rPr>
                <w:rFonts w:ascii="Arial" w:hAnsi="Arial" w:cs="Arial"/>
                <w:highlight w:val="yellow"/>
              </w:rPr>
            </w:pPr>
          </w:p>
        </w:tc>
        <w:tc>
          <w:tcPr>
            <w:tcW w:w="6148" w:type="dxa"/>
            <w:vAlign w:val="center"/>
          </w:tcPr>
          <w:p w14:paraId="05AA9540" w14:textId="77777777" w:rsidR="009E01E8" w:rsidRPr="00A94784" w:rsidRDefault="009E01E8" w:rsidP="00914820">
            <w:pPr>
              <w:jc w:val="center"/>
              <w:rPr>
                <w:rFonts w:ascii="Arial" w:hAnsi="Arial" w:cs="Arial"/>
              </w:rPr>
            </w:pPr>
          </w:p>
        </w:tc>
      </w:tr>
      <w:tr w:rsidR="009E01E8" w:rsidRPr="00A94784" w14:paraId="1AA2746D" w14:textId="77777777" w:rsidTr="009E01E8">
        <w:tc>
          <w:tcPr>
            <w:tcW w:w="3203" w:type="dxa"/>
            <w:vMerge/>
            <w:vAlign w:val="center"/>
          </w:tcPr>
          <w:p w14:paraId="6702E86F" w14:textId="77777777" w:rsidR="009E01E8" w:rsidRPr="00471B13" w:rsidRDefault="009E01E8" w:rsidP="00914820">
            <w:pPr>
              <w:jc w:val="center"/>
              <w:rPr>
                <w:rFonts w:ascii="Arial" w:hAnsi="Arial" w:cs="Arial"/>
                <w:highlight w:val="yellow"/>
              </w:rPr>
            </w:pPr>
          </w:p>
        </w:tc>
        <w:tc>
          <w:tcPr>
            <w:tcW w:w="6148" w:type="dxa"/>
            <w:vAlign w:val="center"/>
          </w:tcPr>
          <w:p w14:paraId="759BDDDC" w14:textId="77777777" w:rsidR="009E01E8" w:rsidRPr="00A94784" w:rsidRDefault="009E01E8" w:rsidP="00914820">
            <w:pPr>
              <w:jc w:val="center"/>
              <w:rPr>
                <w:rFonts w:ascii="Arial" w:hAnsi="Arial" w:cs="Arial"/>
              </w:rPr>
            </w:pPr>
          </w:p>
        </w:tc>
      </w:tr>
      <w:tr w:rsidR="009E01E8" w:rsidRPr="00A94784" w14:paraId="03117A8F" w14:textId="77777777" w:rsidTr="009E01E8">
        <w:tc>
          <w:tcPr>
            <w:tcW w:w="3203" w:type="dxa"/>
            <w:vMerge w:val="restart"/>
            <w:vAlign w:val="center"/>
          </w:tcPr>
          <w:p w14:paraId="655935EA" w14:textId="77777777" w:rsidR="009E01E8" w:rsidRPr="00471B13" w:rsidRDefault="009E01E8" w:rsidP="007B735B">
            <w:pPr>
              <w:jc w:val="center"/>
              <w:rPr>
                <w:rFonts w:ascii="Arial" w:hAnsi="Arial" w:cs="Arial"/>
                <w:sz w:val="22"/>
                <w:highlight w:val="yellow"/>
              </w:rPr>
            </w:pPr>
          </w:p>
          <w:p w14:paraId="2A763451" w14:textId="22236E59" w:rsidR="009E01E8" w:rsidRPr="004F3202" w:rsidRDefault="001348A3" w:rsidP="007B735B">
            <w:pPr>
              <w:jc w:val="center"/>
              <w:rPr>
                <w:rFonts w:ascii="Arial" w:hAnsi="Arial" w:cs="Arial"/>
                <w:sz w:val="22"/>
                <w:szCs w:val="22"/>
              </w:rPr>
            </w:pPr>
            <w:r w:rsidRPr="004F3202">
              <w:rPr>
                <w:rFonts w:ascii="Arial" w:hAnsi="Arial" w:cs="Arial"/>
                <w:sz w:val="22"/>
              </w:rPr>
              <w:t>IA</w:t>
            </w:r>
            <w:r w:rsidR="002D22B6" w:rsidRPr="004F3202">
              <w:rPr>
                <w:rFonts w:ascii="Arial" w:hAnsi="Arial" w:cs="Arial"/>
                <w:sz w:val="22"/>
              </w:rPr>
              <w:t>.0</w:t>
            </w:r>
            <w:r w:rsidR="00471B13" w:rsidRPr="004F3202">
              <w:rPr>
                <w:rFonts w:ascii="Arial" w:hAnsi="Arial" w:cs="Arial"/>
                <w:sz w:val="22"/>
              </w:rPr>
              <w:t>1</w:t>
            </w:r>
          </w:p>
          <w:p w14:paraId="13C1C6E5" w14:textId="77777777" w:rsidR="009E01E8" w:rsidRPr="00471B13" w:rsidRDefault="009E01E8" w:rsidP="007B735B">
            <w:pPr>
              <w:jc w:val="center"/>
              <w:rPr>
                <w:rFonts w:ascii="Arial" w:hAnsi="Arial" w:cs="Arial"/>
                <w:highlight w:val="yellow"/>
              </w:rPr>
            </w:pPr>
          </w:p>
        </w:tc>
        <w:tc>
          <w:tcPr>
            <w:tcW w:w="6148" w:type="dxa"/>
            <w:vAlign w:val="center"/>
          </w:tcPr>
          <w:p w14:paraId="0BF7ECE7" w14:textId="77777777" w:rsidR="009E01E8" w:rsidRPr="00A94784" w:rsidRDefault="009E01E8" w:rsidP="007B735B">
            <w:pPr>
              <w:jc w:val="center"/>
              <w:rPr>
                <w:rFonts w:ascii="Arial" w:hAnsi="Arial" w:cs="Arial"/>
              </w:rPr>
            </w:pPr>
          </w:p>
        </w:tc>
      </w:tr>
      <w:tr w:rsidR="009E01E8" w:rsidRPr="00A94784" w14:paraId="2140575A" w14:textId="77777777" w:rsidTr="009E01E8">
        <w:tc>
          <w:tcPr>
            <w:tcW w:w="3203" w:type="dxa"/>
            <w:vMerge/>
            <w:vAlign w:val="center"/>
          </w:tcPr>
          <w:p w14:paraId="50977154" w14:textId="77777777" w:rsidR="009E01E8" w:rsidRPr="00471B13" w:rsidRDefault="009E01E8" w:rsidP="007B735B">
            <w:pPr>
              <w:jc w:val="center"/>
              <w:rPr>
                <w:rFonts w:ascii="Arial" w:hAnsi="Arial" w:cs="Arial"/>
                <w:highlight w:val="yellow"/>
              </w:rPr>
            </w:pPr>
          </w:p>
        </w:tc>
        <w:tc>
          <w:tcPr>
            <w:tcW w:w="6148" w:type="dxa"/>
            <w:vAlign w:val="center"/>
          </w:tcPr>
          <w:p w14:paraId="5CE371E4" w14:textId="77777777" w:rsidR="009E01E8" w:rsidRPr="00A94784" w:rsidRDefault="009E01E8" w:rsidP="007B735B">
            <w:pPr>
              <w:jc w:val="center"/>
              <w:rPr>
                <w:rFonts w:ascii="Arial" w:hAnsi="Arial" w:cs="Arial"/>
              </w:rPr>
            </w:pPr>
          </w:p>
        </w:tc>
      </w:tr>
      <w:tr w:rsidR="009E01E8" w:rsidRPr="00A94784" w14:paraId="7B669AC6" w14:textId="77777777" w:rsidTr="009E01E8">
        <w:tc>
          <w:tcPr>
            <w:tcW w:w="3203" w:type="dxa"/>
            <w:vMerge/>
            <w:vAlign w:val="center"/>
          </w:tcPr>
          <w:p w14:paraId="3C63D3CA" w14:textId="77777777" w:rsidR="009E01E8" w:rsidRPr="00471B13" w:rsidRDefault="009E01E8" w:rsidP="007B735B">
            <w:pPr>
              <w:jc w:val="center"/>
              <w:rPr>
                <w:rFonts w:ascii="Arial" w:hAnsi="Arial" w:cs="Arial"/>
                <w:highlight w:val="yellow"/>
              </w:rPr>
            </w:pPr>
          </w:p>
        </w:tc>
        <w:tc>
          <w:tcPr>
            <w:tcW w:w="6148" w:type="dxa"/>
            <w:vAlign w:val="center"/>
          </w:tcPr>
          <w:p w14:paraId="5CC0B9C8" w14:textId="77777777" w:rsidR="009E01E8" w:rsidRPr="00A94784" w:rsidRDefault="009E01E8" w:rsidP="007B735B">
            <w:pPr>
              <w:jc w:val="center"/>
              <w:rPr>
                <w:rFonts w:ascii="Arial" w:hAnsi="Arial" w:cs="Arial"/>
              </w:rPr>
            </w:pPr>
          </w:p>
        </w:tc>
      </w:tr>
      <w:tr w:rsidR="009E01E8" w:rsidRPr="00A94784" w14:paraId="5069EDF4" w14:textId="77777777" w:rsidTr="009E01E8">
        <w:tc>
          <w:tcPr>
            <w:tcW w:w="3203" w:type="dxa"/>
            <w:vMerge/>
            <w:vAlign w:val="center"/>
          </w:tcPr>
          <w:p w14:paraId="2A4CA10E" w14:textId="77777777" w:rsidR="009E01E8" w:rsidRPr="00471B13" w:rsidRDefault="009E01E8" w:rsidP="007B735B">
            <w:pPr>
              <w:jc w:val="center"/>
              <w:rPr>
                <w:rFonts w:ascii="Arial" w:hAnsi="Arial" w:cs="Arial"/>
                <w:highlight w:val="yellow"/>
              </w:rPr>
            </w:pPr>
          </w:p>
        </w:tc>
        <w:tc>
          <w:tcPr>
            <w:tcW w:w="6148" w:type="dxa"/>
            <w:vAlign w:val="center"/>
          </w:tcPr>
          <w:p w14:paraId="58CB6B21" w14:textId="77777777" w:rsidR="009E01E8" w:rsidRPr="00A94784" w:rsidRDefault="009E01E8" w:rsidP="007B735B">
            <w:pPr>
              <w:jc w:val="center"/>
              <w:rPr>
                <w:rFonts w:ascii="Arial" w:hAnsi="Arial" w:cs="Arial"/>
              </w:rPr>
            </w:pPr>
          </w:p>
        </w:tc>
      </w:tr>
      <w:tr w:rsidR="009E01E8" w:rsidRPr="00A94784" w14:paraId="5F927CA7" w14:textId="77777777" w:rsidTr="009E01E8">
        <w:tc>
          <w:tcPr>
            <w:tcW w:w="3203" w:type="dxa"/>
            <w:vMerge/>
            <w:vAlign w:val="center"/>
          </w:tcPr>
          <w:p w14:paraId="0ADA8641" w14:textId="77777777" w:rsidR="009E01E8" w:rsidRPr="00471B13" w:rsidRDefault="009E01E8" w:rsidP="007B735B">
            <w:pPr>
              <w:jc w:val="center"/>
              <w:rPr>
                <w:rFonts w:ascii="Arial" w:hAnsi="Arial" w:cs="Arial"/>
                <w:highlight w:val="yellow"/>
              </w:rPr>
            </w:pPr>
          </w:p>
        </w:tc>
        <w:tc>
          <w:tcPr>
            <w:tcW w:w="6148" w:type="dxa"/>
            <w:vAlign w:val="center"/>
          </w:tcPr>
          <w:p w14:paraId="7C5D3291" w14:textId="77777777" w:rsidR="009E01E8" w:rsidRPr="00A94784" w:rsidRDefault="009E01E8" w:rsidP="007B735B">
            <w:pPr>
              <w:jc w:val="center"/>
              <w:rPr>
                <w:rFonts w:ascii="Arial" w:hAnsi="Arial" w:cs="Arial"/>
              </w:rPr>
            </w:pPr>
          </w:p>
        </w:tc>
      </w:tr>
      <w:tr w:rsidR="009E01E8" w:rsidRPr="00A94784" w14:paraId="03759864" w14:textId="77777777" w:rsidTr="009E01E8">
        <w:tc>
          <w:tcPr>
            <w:tcW w:w="3203" w:type="dxa"/>
            <w:vMerge/>
            <w:vAlign w:val="center"/>
          </w:tcPr>
          <w:p w14:paraId="11C50383" w14:textId="77777777" w:rsidR="009E01E8" w:rsidRPr="00471B13" w:rsidRDefault="009E01E8" w:rsidP="007B735B">
            <w:pPr>
              <w:jc w:val="center"/>
              <w:rPr>
                <w:rFonts w:ascii="Arial" w:hAnsi="Arial" w:cs="Arial"/>
                <w:highlight w:val="yellow"/>
              </w:rPr>
            </w:pPr>
          </w:p>
        </w:tc>
        <w:tc>
          <w:tcPr>
            <w:tcW w:w="6148" w:type="dxa"/>
            <w:vAlign w:val="center"/>
          </w:tcPr>
          <w:p w14:paraId="4E248132" w14:textId="77777777" w:rsidR="009E01E8" w:rsidRPr="00A94784" w:rsidRDefault="009E01E8" w:rsidP="007B735B">
            <w:pPr>
              <w:jc w:val="center"/>
              <w:rPr>
                <w:rFonts w:ascii="Arial" w:hAnsi="Arial" w:cs="Arial"/>
              </w:rPr>
            </w:pPr>
          </w:p>
        </w:tc>
      </w:tr>
      <w:tr w:rsidR="009E01E8" w:rsidRPr="00A94784" w14:paraId="456215F9" w14:textId="77777777" w:rsidTr="009E01E8">
        <w:tc>
          <w:tcPr>
            <w:tcW w:w="3203" w:type="dxa"/>
            <w:vMerge w:val="restart"/>
            <w:vAlign w:val="center"/>
          </w:tcPr>
          <w:p w14:paraId="5163F91D" w14:textId="77777777" w:rsidR="009E01E8" w:rsidRPr="00471B13" w:rsidRDefault="009E01E8" w:rsidP="007B735B">
            <w:pPr>
              <w:jc w:val="center"/>
              <w:rPr>
                <w:rFonts w:ascii="Arial" w:hAnsi="Arial" w:cs="Arial"/>
                <w:sz w:val="22"/>
                <w:highlight w:val="yellow"/>
              </w:rPr>
            </w:pPr>
          </w:p>
          <w:p w14:paraId="03589DA3" w14:textId="5DAA4412" w:rsidR="009E01E8" w:rsidRPr="004F3202" w:rsidRDefault="009E01E8" w:rsidP="007B735B">
            <w:pPr>
              <w:jc w:val="center"/>
              <w:rPr>
                <w:rFonts w:ascii="Arial" w:hAnsi="Arial" w:cs="Arial"/>
                <w:sz w:val="22"/>
                <w:szCs w:val="22"/>
              </w:rPr>
            </w:pPr>
            <w:r w:rsidRPr="004F3202">
              <w:rPr>
                <w:rFonts w:ascii="Arial" w:hAnsi="Arial" w:cs="Arial"/>
                <w:sz w:val="22"/>
              </w:rPr>
              <w:t>IA.0</w:t>
            </w:r>
            <w:r w:rsidR="00471B13" w:rsidRPr="004F3202">
              <w:rPr>
                <w:rFonts w:ascii="Arial" w:hAnsi="Arial" w:cs="Arial"/>
                <w:sz w:val="22"/>
              </w:rPr>
              <w:t>2</w:t>
            </w:r>
          </w:p>
          <w:p w14:paraId="79A4305B" w14:textId="77777777" w:rsidR="009E01E8" w:rsidRPr="00471B13" w:rsidRDefault="009E01E8" w:rsidP="007B735B">
            <w:pPr>
              <w:jc w:val="center"/>
              <w:rPr>
                <w:rFonts w:ascii="Arial" w:hAnsi="Arial" w:cs="Arial"/>
                <w:highlight w:val="yellow"/>
              </w:rPr>
            </w:pPr>
          </w:p>
        </w:tc>
        <w:tc>
          <w:tcPr>
            <w:tcW w:w="6148" w:type="dxa"/>
            <w:vAlign w:val="center"/>
          </w:tcPr>
          <w:p w14:paraId="2AE01177" w14:textId="77777777" w:rsidR="009E01E8" w:rsidRPr="00A94784" w:rsidRDefault="009E01E8" w:rsidP="007B735B">
            <w:pPr>
              <w:jc w:val="center"/>
              <w:rPr>
                <w:rFonts w:ascii="Arial" w:hAnsi="Arial" w:cs="Arial"/>
              </w:rPr>
            </w:pPr>
          </w:p>
        </w:tc>
      </w:tr>
      <w:tr w:rsidR="009E01E8" w:rsidRPr="00A94784" w14:paraId="16373979" w14:textId="77777777" w:rsidTr="009E01E8">
        <w:tc>
          <w:tcPr>
            <w:tcW w:w="3203" w:type="dxa"/>
            <w:vMerge/>
            <w:vAlign w:val="center"/>
          </w:tcPr>
          <w:p w14:paraId="5EF1D915" w14:textId="77777777" w:rsidR="009E01E8" w:rsidRPr="00471B13" w:rsidRDefault="009E01E8" w:rsidP="007B735B">
            <w:pPr>
              <w:jc w:val="center"/>
              <w:rPr>
                <w:rFonts w:ascii="Arial" w:hAnsi="Arial" w:cs="Arial"/>
                <w:highlight w:val="yellow"/>
              </w:rPr>
            </w:pPr>
          </w:p>
        </w:tc>
        <w:tc>
          <w:tcPr>
            <w:tcW w:w="6148" w:type="dxa"/>
            <w:vAlign w:val="center"/>
          </w:tcPr>
          <w:p w14:paraId="7F21DC7B" w14:textId="77777777" w:rsidR="009E01E8" w:rsidRPr="00A94784" w:rsidRDefault="009E01E8" w:rsidP="007B735B">
            <w:pPr>
              <w:jc w:val="center"/>
              <w:rPr>
                <w:rFonts w:ascii="Arial" w:hAnsi="Arial" w:cs="Arial"/>
              </w:rPr>
            </w:pPr>
          </w:p>
        </w:tc>
      </w:tr>
      <w:tr w:rsidR="009E01E8" w:rsidRPr="00A94784" w14:paraId="0D676FDD" w14:textId="77777777" w:rsidTr="009E01E8">
        <w:tc>
          <w:tcPr>
            <w:tcW w:w="3203" w:type="dxa"/>
            <w:vMerge/>
            <w:vAlign w:val="center"/>
          </w:tcPr>
          <w:p w14:paraId="5FA48782" w14:textId="77777777" w:rsidR="009E01E8" w:rsidRPr="00471B13" w:rsidRDefault="009E01E8" w:rsidP="007B735B">
            <w:pPr>
              <w:jc w:val="center"/>
              <w:rPr>
                <w:rFonts w:ascii="Arial" w:hAnsi="Arial" w:cs="Arial"/>
                <w:highlight w:val="yellow"/>
              </w:rPr>
            </w:pPr>
          </w:p>
        </w:tc>
        <w:tc>
          <w:tcPr>
            <w:tcW w:w="6148" w:type="dxa"/>
            <w:vAlign w:val="center"/>
          </w:tcPr>
          <w:p w14:paraId="45EF7B0A" w14:textId="77777777" w:rsidR="009E01E8" w:rsidRPr="00A94784" w:rsidRDefault="009E01E8" w:rsidP="007B735B">
            <w:pPr>
              <w:jc w:val="center"/>
              <w:rPr>
                <w:rFonts w:ascii="Arial" w:hAnsi="Arial" w:cs="Arial"/>
              </w:rPr>
            </w:pPr>
          </w:p>
        </w:tc>
      </w:tr>
      <w:tr w:rsidR="009E01E8" w:rsidRPr="00A94784" w14:paraId="084471AA" w14:textId="77777777" w:rsidTr="009E01E8">
        <w:tc>
          <w:tcPr>
            <w:tcW w:w="3203" w:type="dxa"/>
            <w:vMerge/>
            <w:vAlign w:val="center"/>
          </w:tcPr>
          <w:p w14:paraId="543B2CED" w14:textId="77777777" w:rsidR="009E01E8" w:rsidRPr="00471B13" w:rsidRDefault="009E01E8" w:rsidP="007B735B">
            <w:pPr>
              <w:jc w:val="center"/>
              <w:rPr>
                <w:rFonts w:ascii="Arial" w:hAnsi="Arial" w:cs="Arial"/>
                <w:highlight w:val="yellow"/>
              </w:rPr>
            </w:pPr>
          </w:p>
        </w:tc>
        <w:tc>
          <w:tcPr>
            <w:tcW w:w="6148" w:type="dxa"/>
            <w:vAlign w:val="center"/>
          </w:tcPr>
          <w:p w14:paraId="7D377069" w14:textId="77777777" w:rsidR="009E01E8" w:rsidRPr="00A94784" w:rsidRDefault="009E01E8" w:rsidP="007B735B">
            <w:pPr>
              <w:jc w:val="center"/>
              <w:rPr>
                <w:rFonts w:ascii="Arial" w:hAnsi="Arial" w:cs="Arial"/>
              </w:rPr>
            </w:pPr>
          </w:p>
        </w:tc>
      </w:tr>
      <w:tr w:rsidR="009E01E8" w:rsidRPr="00A94784" w14:paraId="2290ADC3" w14:textId="77777777" w:rsidTr="009E01E8">
        <w:tc>
          <w:tcPr>
            <w:tcW w:w="3203" w:type="dxa"/>
            <w:vMerge/>
            <w:vAlign w:val="center"/>
          </w:tcPr>
          <w:p w14:paraId="44C939DC" w14:textId="77777777" w:rsidR="009E01E8" w:rsidRPr="00471B13" w:rsidRDefault="009E01E8" w:rsidP="007B735B">
            <w:pPr>
              <w:jc w:val="center"/>
              <w:rPr>
                <w:rFonts w:ascii="Arial" w:hAnsi="Arial" w:cs="Arial"/>
                <w:highlight w:val="yellow"/>
              </w:rPr>
            </w:pPr>
          </w:p>
        </w:tc>
        <w:tc>
          <w:tcPr>
            <w:tcW w:w="6148" w:type="dxa"/>
            <w:vAlign w:val="center"/>
          </w:tcPr>
          <w:p w14:paraId="76BD821D" w14:textId="77777777" w:rsidR="009E01E8" w:rsidRPr="00A94784" w:rsidRDefault="009E01E8" w:rsidP="007B735B">
            <w:pPr>
              <w:jc w:val="center"/>
              <w:rPr>
                <w:rFonts w:ascii="Arial" w:hAnsi="Arial" w:cs="Arial"/>
              </w:rPr>
            </w:pPr>
          </w:p>
        </w:tc>
      </w:tr>
      <w:tr w:rsidR="009E01E8" w:rsidRPr="00A94784" w14:paraId="5A1C17B6" w14:textId="77777777" w:rsidTr="009E01E8">
        <w:tc>
          <w:tcPr>
            <w:tcW w:w="3203" w:type="dxa"/>
            <w:vMerge/>
            <w:vAlign w:val="center"/>
          </w:tcPr>
          <w:p w14:paraId="2366C8D7" w14:textId="77777777" w:rsidR="009E01E8" w:rsidRPr="00471B13" w:rsidRDefault="009E01E8" w:rsidP="007B735B">
            <w:pPr>
              <w:jc w:val="center"/>
              <w:rPr>
                <w:rFonts w:ascii="Arial" w:hAnsi="Arial" w:cs="Arial"/>
                <w:highlight w:val="yellow"/>
              </w:rPr>
            </w:pPr>
          </w:p>
        </w:tc>
        <w:tc>
          <w:tcPr>
            <w:tcW w:w="6148" w:type="dxa"/>
            <w:vAlign w:val="center"/>
          </w:tcPr>
          <w:p w14:paraId="3933A005" w14:textId="77777777" w:rsidR="009E01E8" w:rsidRPr="00A94784" w:rsidRDefault="009E01E8" w:rsidP="007B735B">
            <w:pPr>
              <w:jc w:val="center"/>
              <w:rPr>
                <w:rFonts w:ascii="Arial" w:hAnsi="Arial" w:cs="Arial"/>
              </w:rPr>
            </w:pPr>
          </w:p>
        </w:tc>
      </w:tr>
      <w:tr w:rsidR="009E01E8" w:rsidRPr="00A94784" w14:paraId="507B4C01" w14:textId="77777777" w:rsidTr="009E01E8">
        <w:tc>
          <w:tcPr>
            <w:tcW w:w="3203" w:type="dxa"/>
            <w:vMerge w:val="restart"/>
            <w:vAlign w:val="center"/>
          </w:tcPr>
          <w:p w14:paraId="02C6872C" w14:textId="77777777" w:rsidR="009E01E8" w:rsidRPr="00471B13" w:rsidRDefault="009E01E8" w:rsidP="007B735B">
            <w:pPr>
              <w:jc w:val="center"/>
              <w:rPr>
                <w:rFonts w:ascii="Arial" w:hAnsi="Arial" w:cs="Arial"/>
                <w:sz w:val="22"/>
                <w:highlight w:val="yellow"/>
              </w:rPr>
            </w:pPr>
          </w:p>
          <w:p w14:paraId="153C6599" w14:textId="4C1F9A6D" w:rsidR="009E01E8" w:rsidRPr="004F3202" w:rsidRDefault="009E01E8" w:rsidP="007B735B">
            <w:pPr>
              <w:jc w:val="center"/>
              <w:rPr>
                <w:rFonts w:ascii="Arial" w:hAnsi="Arial" w:cs="Arial"/>
                <w:sz w:val="22"/>
                <w:szCs w:val="22"/>
              </w:rPr>
            </w:pPr>
            <w:r w:rsidRPr="004F3202">
              <w:rPr>
                <w:rFonts w:ascii="Arial" w:hAnsi="Arial" w:cs="Arial"/>
                <w:sz w:val="22"/>
              </w:rPr>
              <w:t>IA.0</w:t>
            </w:r>
            <w:r w:rsidR="002D22B6" w:rsidRPr="004F3202">
              <w:rPr>
                <w:rFonts w:ascii="Arial" w:hAnsi="Arial" w:cs="Arial"/>
                <w:sz w:val="22"/>
              </w:rPr>
              <w:t>4</w:t>
            </w:r>
          </w:p>
          <w:p w14:paraId="4912646B" w14:textId="77777777" w:rsidR="009E01E8" w:rsidRPr="00471B13" w:rsidRDefault="009E01E8" w:rsidP="007B735B">
            <w:pPr>
              <w:jc w:val="center"/>
              <w:rPr>
                <w:rFonts w:ascii="Arial" w:hAnsi="Arial" w:cs="Arial"/>
                <w:highlight w:val="yellow"/>
              </w:rPr>
            </w:pPr>
          </w:p>
        </w:tc>
        <w:tc>
          <w:tcPr>
            <w:tcW w:w="6148" w:type="dxa"/>
            <w:vAlign w:val="center"/>
          </w:tcPr>
          <w:p w14:paraId="61A33270" w14:textId="77777777" w:rsidR="009E01E8" w:rsidRPr="00A94784" w:rsidRDefault="009E01E8" w:rsidP="007B735B">
            <w:pPr>
              <w:jc w:val="center"/>
              <w:rPr>
                <w:rFonts w:ascii="Arial" w:hAnsi="Arial" w:cs="Arial"/>
              </w:rPr>
            </w:pPr>
          </w:p>
        </w:tc>
      </w:tr>
      <w:tr w:rsidR="009E01E8" w:rsidRPr="00A94784" w14:paraId="5E267737" w14:textId="77777777" w:rsidTr="009E01E8">
        <w:tc>
          <w:tcPr>
            <w:tcW w:w="3203" w:type="dxa"/>
            <w:vMerge/>
            <w:vAlign w:val="center"/>
          </w:tcPr>
          <w:p w14:paraId="251FA199" w14:textId="77777777" w:rsidR="009E01E8" w:rsidRPr="00E60943" w:rsidRDefault="009E01E8" w:rsidP="007B735B">
            <w:pPr>
              <w:jc w:val="center"/>
              <w:rPr>
                <w:rFonts w:ascii="Arial" w:hAnsi="Arial" w:cs="Arial"/>
              </w:rPr>
            </w:pPr>
          </w:p>
        </w:tc>
        <w:tc>
          <w:tcPr>
            <w:tcW w:w="6148" w:type="dxa"/>
            <w:vAlign w:val="center"/>
          </w:tcPr>
          <w:p w14:paraId="49873F40" w14:textId="77777777" w:rsidR="009E01E8" w:rsidRPr="00A94784" w:rsidRDefault="009E01E8" w:rsidP="007B735B">
            <w:pPr>
              <w:jc w:val="center"/>
              <w:rPr>
                <w:rFonts w:ascii="Arial" w:hAnsi="Arial" w:cs="Arial"/>
              </w:rPr>
            </w:pPr>
          </w:p>
        </w:tc>
      </w:tr>
      <w:tr w:rsidR="009E01E8" w:rsidRPr="00A94784" w14:paraId="3124AC23" w14:textId="77777777" w:rsidTr="009E01E8">
        <w:tc>
          <w:tcPr>
            <w:tcW w:w="3203" w:type="dxa"/>
            <w:vMerge/>
            <w:vAlign w:val="center"/>
          </w:tcPr>
          <w:p w14:paraId="04B853B9" w14:textId="77777777" w:rsidR="009E01E8" w:rsidRPr="00E60943" w:rsidRDefault="009E01E8" w:rsidP="007B735B">
            <w:pPr>
              <w:jc w:val="center"/>
              <w:rPr>
                <w:rFonts w:ascii="Arial" w:hAnsi="Arial" w:cs="Arial"/>
              </w:rPr>
            </w:pPr>
          </w:p>
        </w:tc>
        <w:tc>
          <w:tcPr>
            <w:tcW w:w="6148" w:type="dxa"/>
            <w:vAlign w:val="center"/>
          </w:tcPr>
          <w:p w14:paraId="2E709269" w14:textId="77777777" w:rsidR="009E01E8" w:rsidRPr="00A94784" w:rsidRDefault="009E01E8" w:rsidP="007B735B">
            <w:pPr>
              <w:jc w:val="center"/>
              <w:rPr>
                <w:rFonts w:ascii="Arial" w:hAnsi="Arial" w:cs="Arial"/>
              </w:rPr>
            </w:pPr>
          </w:p>
        </w:tc>
      </w:tr>
      <w:tr w:rsidR="009E01E8" w:rsidRPr="00A94784" w14:paraId="2E59E1B6" w14:textId="77777777" w:rsidTr="009E01E8">
        <w:tc>
          <w:tcPr>
            <w:tcW w:w="3203" w:type="dxa"/>
            <w:vMerge/>
            <w:vAlign w:val="center"/>
          </w:tcPr>
          <w:p w14:paraId="66EC8292" w14:textId="77777777" w:rsidR="009E01E8" w:rsidRPr="00E60943" w:rsidRDefault="009E01E8" w:rsidP="007B735B">
            <w:pPr>
              <w:jc w:val="center"/>
              <w:rPr>
                <w:rFonts w:ascii="Arial" w:hAnsi="Arial" w:cs="Arial"/>
              </w:rPr>
            </w:pPr>
          </w:p>
        </w:tc>
        <w:tc>
          <w:tcPr>
            <w:tcW w:w="6148" w:type="dxa"/>
            <w:vAlign w:val="center"/>
          </w:tcPr>
          <w:p w14:paraId="1A59FC4C" w14:textId="77777777" w:rsidR="009E01E8" w:rsidRPr="00A94784" w:rsidRDefault="009E01E8" w:rsidP="007B735B">
            <w:pPr>
              <w:jc w:val="center"/>
              <w:rPr>
                <w:rFonts w:ascii="Arial" w:hAnsi="Arial" w:cs="Arial"/>
              </w:rPr>
            </w:pPr>
          </w:p>
        </w:tc>
      </w:tr>
      <w:tr w:rsidR="009E01E8" w:rsidRPr="00A94784" w14:paraId="737E1182" w14:textId="77777777" w:rsidTr="009E01E8">
        <w:tc>
          <w:tcPr>
            <w:tcW w:w="3203" w:type="dxa"/>
            <w:vMerge/>
            <w:vAlign w:val="center"/>
          </w:tcPr>
          <w:p w14:paraId="4934D011" w14:textId="77777777" w:rsidR="009E01E8" w:rsidRPr="00E60943" w:rsidRDefault="009E01E8" w:rsidP="007B735B">
            <w:pPr>
              <w:jc w:val="center"/>
              <w:rPr>
                <w:rFonts w:ascii="Arial" w:hAnsi="Arial" w:cs="Arial"/>
              </w:rPr>
            </w:pPr>
          </w:p>
        </w:tc>
        <w:tc>
          <w:tcPr>
            <w:tcW w:w="6148" w:type="dxa"/>
            <w:vAlign w:val="center"/>
          </w:tcPr>
          <w:p w14:paraId="0A1F0AEC" w14:textId="77777777" w:rsidR="009E01E8" w:rsidRPr="00A94784" w:rsidRDefault="009E01E8" w:rsidP="007B735B">
            <w:pPr>
              <w:jc w:val="center"/>
              <w:rPr>
                <w:rFonts w:ascii="Arial" w:hAnsi="Arial" w:cs="Arial"/>
              </w:rPr>
            </w:pPr>
          </w:p>
        </w:tc>
      </w:tr>
      <w:tr w:rsidR="009E01E8" w:rsidRPr="00A94784" w14:paraId="62B4239E" w14:textId="77777777" w:rsidTr="009E01E8">
        <w:tc>
          <w:tcPr>
            <w:tcW w:w="3203" w:type="dxa"/>
            <w:vMerge/>
            <w:vAlign w:val="center"/>
          </w:tcPr>
          <w:p w14:paraId="46729240" w14:textId="77777777" w:rsidR="009E01E8" w:rsidRPr="00E60943" w:rsidRDefault="009E01E8" w:rsidP="007B735B">
            <w:pPr>
              <w:jc w:val="center"/>
              <w:rPr>
                <w:rFonts w:ascii="Arial" w:hAnsi="Arial" w:cs="Arial"/>
              </w:rPr>
            </w:pPr>
          </w:p>
        </w:tc>
        <w:tc>
          <w:tcPr>
            <w:tcW w:w="6148" w:type="dxa"/>
            <w:vAlign w:val="center"/>
          </w:tcPr>
          <w:p w14:paraId="34617BFD" w14:textId="77777777" w:rsidR="009E01E8" w:rsidRPr="00A94784" w:rsidRDefault="009E01E8" w:rsidP="007B735B">
            <w:pPr>
              <w:jc w:val="center"/>
              <w:rPr>
                <w:rFonts w:ascii="Arial" w:hAnsi="Arial" w:cs="Arial"/>
              </w:rPr>
            </w:pPr>
          </w:p>
        </w:tc>
      </w:tr>
    </w:tbl>
    <w:p w14:paraId="3E1C3CCF" w14:textId="77777777" w:rsidR="00967669" w:rsidRDefault="00967669" w:rsidP="00967669">
      <w:pPr>
        <w:spacing w:after="120"/>
        <w:rPr>
          <w:rFonts w:ascii="Arial" w:hAnsi="Arial" w:cs="Arial"/>
          <w:sz w:val="22"/>
          <w:szCs w:val="22"/>
        </w:rPr>
      </w:pPr>
    </w:p>
    <w:p w14:paraId="7E2894D2" w14:textId="77777777" w:rsidR="00967669" w:rsidRDefault="00967669" w:rsidP="00D824E6">
      <w:pPr>
        <w:rPr>
          <w:rFonts w:ascii="Arial" w:hAnsi="Arial" w:cs="Arial"/>
          <w:sz w:val="22"/>
          <w:szCs w:val="22"/>
        </w:rPr>
      </w:pPr>
    </w:p>
    <w:p w14:paraId="257F012F" w14:textId="77777777" w:rsidR="00967669" w:rsidRDefault="00967669" w:rsidP="00D824E6">
      <w:pPr>
        <w:rPr>
          <w:rFonts w:ascii="Arial" w:hAnsi="Arial" w:cs="Arial"/>
          <w:sz w:val="22"/>
          <w:szCs w:val="22"/>
        </w:rPr>
      </w:pPr>
    </w:p>
    <w:p w14:paraId="1486ABF9" w14:textId="77777777" w:rsidR="00967669" w:rsidRDefault="00967669" w:rsidP="00D824E6">
      <w:pPr>
        <w:rPr>
          <w:rFonts w:ascii="Arial" w:hAnsi="Arial" w:cs="Arial"/>
          <w:sz w:val="22"/>
          <w:szCs w:val="22"/>
        </w:rPr>
      </w:pPr>
    </w:p>
    <w:p w14:paraId="0460E782" w14:textId="605C4E11" w:rsidR="00A50117" w:rsidRDefault="002206EC" w:rsidP="00D824E6">
      <w:pPr>
        <w:rPr>
          <w:rFonts w:ascii="Arial" w:hAnsi="Arial" w:cs="Arial"/>
          <w:sz w:val="22"/>
          <w:szCs w:val="22"/>
        </w:rPr>
      </w:pPr>
      <w:r w:rsidRPr="00C7507E">
        <w:rPr>
          <w:rFonts w:ascii="Arial" w:hAnsi="Arial" w:cs="Arial"/>
          <w:sz w:val="22"/>
          <w:szCs w:val="22"/>
        </w:rPr>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w:t>
      </w:r>
      <w:r w:rsidR="00D824E6" w:rsidRPr="00C4717D">
        <w:rPr>
          <w:rFonts w:ascii="Arial" w:hAnsi="Arial" w:cs="Arial"/>
          <w:b/>
          <w:sz w:val="22"/>
          <w:szCs w:val="22"/>
        </w:rPr>
        <w:t xml:space="preserve">RT </w:t>
      </w:r>
      <w:r w:rsidR="00A50117">
        <w:rPr>
          <w:rFonts w:ascii="Arial" w:hAnsi="Arial" w:cs="Arial"/>
          <w:b/>
          <w:sz w:val="22"/>
          <w:szCs w:val="22"/>
        </w:rPr>
        <w:t xml:space="preserve">o consorzio ordinario di imprese ex art. 45 co. 2 lett. d), e) ed f) del D. </w:t>
      </w:r>
      <w:proofErr w:type="spellStart"/>
      <w:r w:rsidR="00A50117">
        <w:rPr>
          <w:rFonts w:ascii="Arial" w:hAnsi="Arial" w:cs="Arial"/>
          <w:b/>
          <w:sz w:val="22"/>
          <w:szCs w:val="22"/>
        </w:rPr>
        <w:t>LgS</w:t>
      </w:r>
      <w:proofErr w:type="spellEnd"/>
      <w:r w:rsidR="00A50117">
        <w:rPr>
          <w:rFonts w:ascii="Arial" w:hAnsi="Arial" w:cs="Arial"/>
          <w:b/>
          <w:sz w:val="22"/>
          <w:szCs w:val="22"/>
        </w:rPr>
        <w:t xml:space="preserve">. 50/2016 </w:t>
      </w:r>
      <w:r w:rsidR="00D824E6" w:rsidRPr="00C4717D">
        <w:rPr>
          <w:rFonts w:ascii="Arial" w:hAnsi="Arial" w:cs="Arial"/>
          <w:b/>
          <w:sz w:val="22"/>
          <w:szCs w:val="22"/>
        </w:rPr>
        <w:t>non ancora costituito</w:t>
      </w:r>
      <w:r w:rsidR="009C0EB2">
        <w:rPr>
          <w:rFonts w:ascii="Arial" w:hAnsi="Arial" w:cs="Arial"/>
          <w:sz w:val="22"/>
          <w:szCs w:val="22"/>
        </w:rPr>
        <w:t xml:space="preserve">, </w:t>
      </w:r>
      <w:r w:rsidR="00A50117">
        <w:rPr>
          <w:color w:val="000000"/>
          <w:sz w:val="27"/>
          <w:szCs w:val="27"/>
        </w:rPr>
        <w:t>(</w:t>
      </w:r>
      <w:r w:rsidR="00A50117" w:rsidRPr="00A50117">
        <w:rPr>
          <w:rFonts w:ascii="Arial" w:hAnsi="Arial" w:cs="Arial"/>
          <w:i/>
          <w:color w:val="000000"/>
          <w:sz w:val="22"/>
          <w:szCs w:val="22"/>
        </w:rPr>
        <w:t xml:space="preserve">da compilare nel caso in cui l’operatore economico intenda partecipare in forma raggruppata, mediante più operatori tra loro riuniti in possesso di attestazione </w:t>
      </w:r>
      <w:r w:rsidR="00A50117">
        <w:rPr>
          <w:rFonts w:ascii="Arial" w:hAnsi="Arial" w:cs="Arial"/>
          <w:i/>
          <w:color w:val="000000"/>
          <w:sz w:val="22"/>
          <w:szCs w:val="22"/>
        </w:rPr>
        <w:t>SOA</w:t>
      </w:r>
      <w:r w:rsidR="00A50117" w:rsidRPr="00A50117">
        <w:rPr>
          <w:rFonts w:ascii="Arial" w:hAnsi="Arial" w:cs="Arial"/>
          <w:i/>
          <w:color w:val="000000"/>
          <w:sz w:val="22"/>
          <w:szCs w:val="22"/>
        </w:rPr>
        <w:t xml:space="preserve"> per la costruzione e pr</w:t>
      </w:r>
      <w:r w:rsidR="00A50117">
        <w:rPr>
          <w:rFonts w:ascii="Arial" w:hAnsi="Arial" w:cs="Arial"/>
          <w:i/>
          <w:color w:val="000000"/>
          <w:sz w:val="22"/>
          <w:szCs w:val="22"/>
        </w:rPr>
        <w:t>ogettazione e/o attestazione SOA</w:t>
      </w:r>
      <w:r w:rsidR="00A50117" w:rsidRPr="00A50117">
        <w:rPr>
          <w:rFonts w:ascii="Arial" w:hAnsi="Arial" w:cs="Arial"/>
          <w:i/>
          <w:color w:val="000000"/>
          <w:sz w:val="22"/>
          <w:szCs w:val="22"/>
        </w:rPr>
        <w:t xml:space="preserve"> per la sola costruzione, al fine di individuare le rispettive quote esecuzione di ciascuna componente rispetto alle categorie di lavori oggetto dell’appalto e/o parti della progettazione </w:t>
      </w:r>
      <w:r w:rsidR="00BE49EA" w:rsidRPr="004F3202">
        <w:rPr>
          <w:rFonts w:ascii="Arial" w:hAnsi="Arial" w:cs="Arial"/>
          <w:i/>
          <w:color w:val="000000"/>
          <w:sz w:val="22"/>
          <w:szCs w:val="22"/>
        </w:rPr>
        <w:t>definitiva/esecutiva</w:t>
      </w:r>
      <w:r w:rsidR="00BE49EA" w:rsidRPr="00BE49EA">
        <w:rPr>
          <w:rFonts w:ascii="Arial" w:hAnsi="Arial" w:cs="Arial"/>
          <w:i/>
          <w:color w:val="000000"/>
          <w:sz w:val="22"/>
          <w:szCs w:val="22"/>
        </w:rPr>
        <w:t xml:space="preserve"> </w:t>
      </w:r>
      <w:r w:rsidR="00A50117" w:rsidRPr="00A50117">
        <w:rPr>
          <w:rFonts w:ascii="Arial" w:hAnsi="Arial" w:cs="Arial"/>
          <w:i/>
          <w:color w:val="000000"/>
          <w:sz w:val="22"/>
          <w:szCs w:val="22"/>
        </w:rPr>
        <w:t>assunte</w:t>
      </w:r>
      <w:r w:rsidR="00A50117">
        <w:rPr>
          <w:color w:val="000000"/>
          <w:sz w:val="27"/>
          <w:szCs w:val="27"/>
        </w:rPr>
        <w:t>)</w:t>
      </w:r>
    </w:p>
    <w:p w14:paraId="1956D7F3" w14:textId="77777777" w:rsidR="00EA5E87" w:rsidRDefault="00EA5E87" w:rsidP="00D824E6">
      <w:pPr>
        <w:rPr>
          <w:rFonts w:ascii="Arial" w:hAnsi="Arial" w:cs="Arial"/>
          <w:sz w:val="22"/>
          <w:szCs w:val="22"/>
        </w:rPr>
      </w:pPr>
    </w:p>
    <w:p w14:paraId="33A745DE" w14:textId="77777777" w:rsidR="00D824E6" w:rsidRPr="00C7507E" w:rsidRDefault="00D824E6" w:rsidP="001F28D4">
      <w:pPr>
        <w:tabs>
          <w:tab w:val="left" w:pos="0"/>
        </w:tabs>
        <w:spacing w:after="120"/>
        <w:rPr>
          <w:rFonts w:ascii="Arial" w:hAnsi="Arial" w:cs="Arial"/>
          <w:sz w:val="22"/>
          <w:szCs w:val="22"/>
        </w:rPr>
      </w:pPr>
      <w:r w:rsidRPr="00C7507E">
        <w:rPr>
          <w:rFonts w:ascii="Arial" w:hAnsi="Arial" w:cs="Arial"/>
          <w:sz w:val="22"/>
          <w:szCs w:val="22"/>
        </w:rPr>
        <w:t xml:space="preserve">che in caso di aggiudicazione sarà formato da: </w:t>
      </w:r>
    </w:p>
    <w:p w14:paraId="6BF9D568" w14:textId="77777777" w:rsidR="00D956A0" w:rsidRDefault="00D824E6" w:rsidP="00D956A0">
      <w:pPr>
        <w:pStyle w:val="Paragrafoelenco"/>
        <w:numPr>
          <w:ilvl w:val="0"/>
          <w:numId w:val="8"/>
        </w:numPr>
        <w:spacing w:after="120" w:line="240" w:lineRule="auto"/>
        <w:ind w:left="714" w:hanging="357"/>
        <w:contextualSpacing w:val="0"/>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A94784">
        <w:rPr>
          <w:rFonts w:ascii="Arial" w:hAnsi="Arial" w:cs="Arial"/>
        </w:rPr>
        <w:t xml:space="preserve">indicare la denominazione sociale)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Pr="00A94784">
        <w:rPr>
          <w:rFonts w:ascii="Arial" w:hAnsi="Arial" w:cs="Arial"/>
        </w:rPr>
        <w:t xml:space="preserve">(indicare la forma giuridica)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Pr="00A94784">
        <w:rPr>
          <w:rFonts w:ascii="Arial" w:hAnsi="Arial" w:cs="Arial"/>
        </w:rPr>
        <w:t xml:space="preserve">(indicare la sede legale)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Pr="00A94784">
        <w:rPr>
          <w:rFonts w:ascii="Arial" w:hAnsi="Arial" w:cs="Arial"/>
        </w:rPr>
        <w:t xml:space="preserve">(indicare CF e PI),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p>
    <w:p w14:paraId="33301F27" w14:textId="5D74FC24" w:rsidR="00D824E6" w:rsidRDefault="00A50117" w:rsidP="00D956A0">
      <w:pPr>
        <w:pStyle w:val="Paragrafoelenco"/>
        <w:spacing w:after="0" w:line="240" w:lineRule="auto"/>
        <w:jc w:val="both"/>
        <w:rPr>
          <w:rFonts w:ascii="Arial" w:hAnsi="Arial" w:cs="Arial"/>
        </w:rPr>
      </w:pPr>
      <w:r>
        <w:rPr>
          <w:rFonts w:ascii="Arial" w:hAnsi="Arial" w:cs="Arial"/>
        </w:rPr>
        <w:t>che assume:</w:t>
      </w:r>
    </w:p>
    <w:p w14:paraId="6CA3B09D" w14:textId="77777777" w:rsidR="00A50117" w:rsidRDefault="00A50117" w:rsidP="00A50117">
      <w:pPr>
        <w:pStyle w:val="Paragrafoelenco"/>
        <w:spacing w:after="0" w:line="240" w:lineRule="auto"/>
        <w:jc w:val="both"/>
        <w:rPr>
          <w:rFonts w:ascii="Arial" w:hAnsi="Arial" w:cs="Arial"/>
        </w:rPr>
      </w:pPr>
    </w:p>
    <w:p w14:paraId="271FA297" w14:textId="0D263EF3" w:rsidR="00A50117" w:rsidRDefault="00A50117" w:rsidP="00A50117">
      <w:pPr>
        <w:pStyle w:val="Paragrafoelenco"/>
        <w:spacing w:after="0" w:line="240" w:lineRule="auto"/>
        <w:jc w:val="both"/>
        <w:rPr>
          <w:color w:val="000000"/>
          <w:sz w:val="27"/>
          <w:szCs w:val="27"/>
        </w:rPr>
      </w:pPr>
      <w:r w:rsidRPr="00C7507E">
        <w:rPr>
          <w:rFonts w:ascii="Arial" w:hAnsi="Arial" w:cs="Arial"/>
        </w:rPr>
        <w:fldChar w:fldCharType="begin">
          <w:ffData>
            <w:name w:val=""/>
            <w:enabled/>
            <w:calcOnExit w:val="0"/>
            <w:checkBox>
              <w:sizeAuto/>
              <w:default w:val="0"/>
            </w:checkBox>
          </w:ffData>
        </w:fldChar>
      </w:r>
      <w:r w:rsidRPr="00C7507E">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C7507E">
        <w:rPr>
          <w:rFonts w:ascii="Arial" w:hAnsi="Arial" w:cs="Arial"/>
        </w:rPr>
        <w:fldChar w:fldCharType="end"/>
      </w:r>
      <w:r w:rsidR="00AC00F3">
        <w:rPr>
          <w:rFonts w:ascii="Arial" w:hAnsi="Arial" w:cs="Arial"/>
          <w:color w:val="000000"/>
        </w:rPr>
        <w:t>p</w:t>
      </w:r>
      <w:r w:rsidRPr="00A50117">
        <w:rPr>
          <w:rFonts w:ascii="Arial" w:hAnsi="Arial" w:cs="Arial"/>
          <w:color w:val="000000"/>
        </w:rPr>
        <w:t>er i lavori:</w:t>
      </w:r>
      <w:r>
        <w:rPr>
          <w:color w:val="000000"/>
          <w:sz w:val="27"/>
          <w:szCs w:val="27"/>
        </w:rPr>
        <w:t xml:space="preserve"> (</w:t>
      </w:r>
      <w:r w:rsidRPr="00A50117">
        <w:rPr>
          <w:rFonts w:ascii="Arial" w:hAnsi="Arial" w:cs="Arial"/>
          <w:i/>
          <w:color w:val="000000"/>
        </w:rPr>
        <w:t xml:space="preserve">indicare ai sensi dell’art. 48 comma 4 del D.lgs. 50/2016 la/le quota/e </w:t>
      </w:r>
      <w:proofErr w:type="spellStart"/>
      <w:r w:rsidRPr="00A50117">
        <w:rPr>
          <w:rFonts w:ascii="Arial" w:hAnsi="Arial" w:cs="Arial"/>
          <w:i/>
          <w:color w:val="000000"/>
        </w:rPr>
        <w:t>e</w:t>
      </w:r>
      <w:proofErr w:type="spellEnd"/>
      <w:r w:rsidRPr="00A50117">
        <w:rPr>
          <w:rFonts w:ascii="Arial" w:hAnsi="Arial" w:cs="Arial"/>
          <w:i/>
          <w:color w:val="000000"/>
        </w:rPr>
        <w:t xml:space="preserve"> categorie di lavori oggetto dell’appalto che in caso di aggiudicazione verrà/verranno eseguita/e); (se del caso, per l’impresa attestata per progettazione e costruzione</w:t>
      </w:r>
      <w:r>
        <w:rPr>
          <w:color w:val="000000"/>
          <w:sz w:val="27"/>
          <w:szCs w:val="27"/>
        </w:rPr>
        <w:t>)</w:t>
      </w:r>
      <w:r w:rsidR="00AC00F3">
        <w:rPr>
          <w:color w:val="000000"/>
          <w:sz w:val="27"/>
          <w:szCs w:val="27"/>
        </w:rPr>
        <w:t>;</w:t>
      </w:r>
    </w:p>
    <w:p w14:paraId="53203C5F" w14:textId="27066E7C" w:rsidR="00AC00F3" w:rsidRDefault="00AC00F3" w:rsidP="00A50117">
      <w:pPr>
        <w:pStyle w:val="Paragrafoelenco"/>
        <w:spacing w:after="0" w:line="240" w:lineRule="auto"/>
        <w:jc w:val="both"/>
        <w:rPr>
          <w:color w:val="000000"/>
          <w:sz w:val="27"/>
          <w:szCs w:val="27"/>
        </w:rPr>
      </w:pPr>
    </w:p>
    <w:p w14:paraId="3CC9608A" w14:textId="0C039BAE" w:rsidR="00AC00F3" w:rsidRDefault="00AC00F3" w:rsidP="00A50117">
      <w:pPr>
        <w:pStyle w:val="Paragrafoelenco"/>
        <w:spacing w:after="0" w:line="240" w:lineRule="auto"/>
        <w:jc w:val="both"/>
        <w:rPr>
          <w:rFonts w:ascii="Arial" w:hAnsi="Arial" w:cs="Arial"/>
        </w:rPr>
      </w:pPr>
      <w:r w:rsidRPr="00C7507E">
        <w:rPr>
          <w:rFonts w:ascii="Arial" w:hAnsi="Arial" w:cs="Arial"/>
        </w:rPr>
        <w:fldChar w:fldCharType="begin">
          <w:ffData>
            <w:name w:val=""/>
            <w:enabled/>
            <w:calcOnExit w:val="0"/>
            <w:checkBox>
              <w:sizeAuto/>
              <w:default w:val="0"/>
            </w:checkBox>
          </w:ffData>
        </w:fldChar>
      </w:r>
      <w:r w:rsidRPr="00C7507E">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C7507E">
        <w:rPr>
          <w:rFonts w:ascii="Arial" w:hAnsi="Arial" w:cs="Arial"/>
        </w:rPr>
        <w:fldChar w:fldCharType="end"/>
      </w:r>
      <w:r>
        <w:rPr>
          <w:rFonts w:ascii="Arial" w:hAnsi="Arial" w:cs="Arial"/>
        </w:rPr>
        <w:t xml:space="preserve"> per i servizi: </w:t>
      </w:r>
      <w:r w:rsidRPr="00AC00F3">
        <w:rPr>
          <w:rFonts w:ascii="Arial" w:hAnsi="Arial" w:cs="Arial"/>
          <w:i/>
          <w:color w:val="000000"/>
        </w:rPr>
        <w:t xml:space="preserve">(indicare ai sensi dell’art. 48 comma 4 del D.lgs. 50/2016 la/le quota/e </w:t>
      </w:r>
      <w:proofErr w:type="spellStart"/>
      <w:r w:rsidRPr="00AC00F3">
        <w:rPr>
          <w:rFonts w:ascii="Arial" w:hAnsi="Arial" w:cs="Arial"/>
          <w:i/>
          <w:color w:val="000000"/>
        </w:rPr>
        <w:t>e</w:t>
      </w:r>
      <w:proofErr w:type="spellEnd"/>
      <w:r w:rsidRPr="00AC00F3">
        <w:rPr>
          <w:rFonts w:ascii="Arial" w:hAnsi="Arial" w:cs="Arial"/>
          <w:i/>
          <w:color w:val="000000"/>
        </w:rPr>
        <w:t xml:space="preserve"> pa</w:t>
      </w:r>
      <w:r>
        <w:rPr>
          <w:rFonts w:ascii="Arial" w:hAnsi="Arial" w:cs="Arial"/>
          <w:i/>
          <w:color w:val="000000"/>
        </w:rPr>
        <w:t>rti</w:t>
      </w:r>
      <w:r w:rsidRPr="00AC00F3">
        <w:rPr>
          <w:rFonts w:ascii="Arial" w:hAnsi="Arial" w:cs="Arial"/>
          <w:i/>
          <w:color w:val="000000"/>
        </w:rPr>
        <w:t xml:space="preserve"> della progettazione </w:t>
      </w:r>
      <w:r w:rsidR="006E7D22" w:rsidRPr="004F3202">
        <w:rPr>
          <w:rFonts w:ascii="Arial" w:hAnsi="Arial" w:cs="Arial"/>
          <w:i/>
          <w:color w:val="000000"/>
        </w:rPr>
        <w:t>definitiva</w:t>
      </w:r>
      <w:r w:rsidR="006E7D22">
        <w:rPr>
          <w:rFonts w:ascii="Arial" w:hAnsi="Arial" w:cs="Arial"/>
          <w:i/>
          <w:color w:val="000000"/>
        </w:rPr>
        <w:t>/</w:t>
      </w:r>
      <w:r w:rsidRPr="00AC00F3">
        <w:rPr>
          <w:rFonts w:ascii="Arial" w:hAnsi="Arial" w:cs="Arial"/>
          <w:i/>
          <w:color w:val="000000"/>
        </w:rPr>
        <w:t>esecutiva che in caso di aggiudicazione verrà/verranno eseguita/e);</w:t>
      </w:r>
    </w:p>
    <w:p w14:paraId="7CFD79B3" w14:textId="589C37D3" w:rsidR="00A50117" w:rsidRPr="00A50117" w:rsidRDefault="00A50117" w:rsidP="00A50117">
      <w:pPr>
        <w:rPr>
          <w:rFonts w:ascii="Arial" w:hAnsi="Arial" w:cs="Arial"/>
        </w:rPr>
      </w:pPr>
    </w:p>
    <w:p w14:paraId="5827FC46" w14:textId="49F38859" w:rsidR="00D824E6"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Pr="00A94784">
        <w:rPr>
          <w:rFonts w:ascii="Arial" w:hAnsi="Arial" w:cs="Arial"/>
        </w:rPr>
        <w:t xml:space="preserve"> (indicare la denominazione sociale)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Pr="00A94784">
        <w:rPr>
          <w:rFonts w:ascii="Arial" w:hAnsi="Arial" w:cs="Arial"/>
        </w:rPr>
        <w:t xml:space="preserve">(indicare la forma giuridica)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Pr="00A94784">
        <w:rPr>
          <w:rFonts w:ascii="Arial" w:hAnsi="Arial" w:cs="Arial"/>
        </w:rPr>
        <w:t xml:space="preserve">(indicare la sede legale)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Pr="00A94784">
        <w:rPr>
          <w:rFonts w:ascii="Arial" w:hAnsi="Arial" w:cs="Arial"/>
        </w:rPr>
        <w:t xml:space="preserve">(indicare CF e PI), </w:t>
      </w:r>
      <w:r w:rsidR="002206EC" w:rsidRPr="00A94784">
        <w:rPr>
          <w:rFonts w:ascii="Arial" w:hAnsi="Arial" w:cs="Arial"/>
        </w:rPr>
        <w:fldChar w:fldCharType="begin">
          <w:ffData>
            <w:name w:val="Testo1"/>
            <w:enabled/>
            <w:calcOnExit w:val="0"/>
            <w:textInput/>
          </w:ffData>
        </w:fldChar>
      </w:r>
      <w:r w:rsidR="002206EC" w:rsidRPr="00A94784">
        <w:rPr>
          <w:rFonts w:ascii="Arial" w:hAnsi="Arial" w:cs="Arial"/>
        </w:rPr>
        <w:instrText xml:space="preserve"> FORMTEXT </w:instrText>
      </w:r>
      <w:r w:rsidR="002206EC" w:rsidRPr="00A94784">
        <w:rPr>
          <w:rFonts w:ascii="Arial" w:hAnsi="Arial" w:cs="Arial"/>
        </w:rPr>
      </w:r>
      <w:r w:rsidR="002206EC" w:rsidRPr="00A94784">
        <w:rPr>
          <w:rFonts w:ascii="Arial" w:hAnsi="Arial" w:cs="Arial"/>
        </w:rPr>
        <w:fldChar w:fldCharType="separate"/>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noProof/>
        </w:rPr>
        <w:t> </w:t>
      </w:r>
      <w:r w:rsidR="002206EC" w:rsidRPr="00A94784">
        <w:rPr>
          <w:rFonts w:ascii="Arial" w:hAnsi="Arial" w:cs="Arial"/>
        </w:rPr>
        <w:fldChar w:fldCharType="end"/>
      </w:r>
      <w:r w:rsidR="002206EC" w:rsidRPr="00A94784">
        <w:rPr>
          <w:rFonts w:ascii="Arial" w:hAnsi="Arial" w:cs="Arial"/>
        </w:rPr>
        <w:t xml:space="preserve"> </w:t>
      </w:r>
      <w:r w:rsidR="00AC00F3">
        <w:rPr>
          <w:rFonts w:ascii="Arial" w:hAnsi="Arial" w:cs="Arial"/>
        </w:rPr>
        <w:t>:</w:t>
      </w:r>
    </w:p>
    <w:p w14:paraId="1EC298D9" w14:textId="77777777" w:rsidR="00AC00F3" w:rsidRDefault="00AC00F3" w:rsidP="00AC00F3">
      <w:pPr>
        <w:pStyle w:val="Paragrafoelenco"/>
        <w:spacing w:after="0" w:line="240" w:lineRule="auto"/>
        <w:jc w:val="both"/>
        <w:rPr>
          <w:rFonts w:ascii="Arial" w:hAnsi="Arial" w:cs="Arial"/>
        </w:rPr>
      </w:pPr>
    </w:p>
    <w:p w14:paraId="586E54F1" w14:textId="77777777" w:rsidR="00AC00F3" w:rsidRDefault="00AC00F3" w:rsidP="00AC00F3">
      <w:pPr>
        <w:pStyle w:val="Paragrafoelenco"/>
        <w:spacing w:after="0" w:line="240" w:lineRule="auto"/>
        <w:jc w:val="both"/>
        <w:rPr>
          <w:rFonts w:ascii="Arial" w:hAnsi="Arial" w:cs="Arial"/>
          <w:i/>
        </w:rPr>
      </w:pPr>
      <w:r w:rsidRPr="00DA4E50">
        <w:rPr>
          <w:rFonts w:ascii="Arial" w:hAnsi="Arial" w:cs="Arial"/>
          <w:i/>
        </w:rPr>
        <w:t>(barrare la casella di interesse)</w:t>
      </w:r>
    </w:p>
    <w:p w14:paraId="1BBD8150" w14:textId="77777777" w:rsidR="00AC00F3" w:rsidRPr="00DA4E50" w:rsidRDefault="00AC00F3" w:rsidP="00AC00F3">
      <w:pPr>
        <w:pStyle w:val="Paragrafoelenco"/>
        <w:spacing w:after="0" w:line="240" w:lineRule="auto"/>
        <w:jc w:val="both"/>
        <w:rPr>
          <w:rFonts w:ascii="Arial" w:hAnsi="Arial" w:cs="Arial"/>
          <w:i/>
        </w:rPr>
      </w:pPr>
    </w:p>
    <w:p w14:paraId="501692C8" w14:textId="77777777" w:rsidR="00AC00F3" w:rsidRDefault="00AC00F3" w:rsidP="00AC00F3">
      <w:pPr>
        <w:pStyle w:val="Paragrafoelenco"/>
        <w:spacing w:after="0" w:line="240" w:lineRule="auto"/>
        <w:jc w:val="both"/>
        <w:rPr>
          <w:rFonts w:ascii="Arial" w:hAnsi="Arial" w:cs="Arial"/>
        </w:rPr>
      </w:pPr>
      <w:r w:rsidRPr="00DA4E50">
        <w:rPr>
          <w:rFonts w:ascii="Arial" w:hAnsi="Arial" w:cs="Arial"/>
        </w:rPr>
        <w:fldChar w:fldCharType="begin">
          <w:ffData>
            <w:name w:val=""/>
            <w:enabled/>
            <w:calcOnExit w:val="0"/>
            <w:checkBox>
              <w:sizeAuto/>
              <w:default w:val="0"/>
            </w:checkBox>
          </w:ffData>
        </w:fldChar>
      </w:r>
      <w:r w:rsidRPr="00DA4E50">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DA4E50">
        <w:rPr>
          <w:rFonts w:ascii="Arial" w:hAnsi="Arial" w:cs="Arial"/>
        </w:rPr>
        <w:fldChar w:fldCharType="end"/>
      </w:r>
      <w:r>
        <w:rPr>
          <w:rFonts w:ascii="Arial" w:hAnsi="Arial" w:cs="Arial"/>
        </w:rPr>
        <w:t>impresa in possesso di attestazione di qualificazione SOA per la progettazione e la costruzione</w:t>
      </w:r>
    </w:p>
    <w:p w14:paraId="0D09EFC1" w14:textId="77777777" w:rsidR="00AC00F3" w:rsidRDefault="00AC00F3" w:rsidP="00AC00F3">
      <w:pPr>
        <w:pStyle w:val="Paragrafoelenco"/>
        <w:spacing w:after="0" w:line="240" w:lineRule="auto"/>
        <w:jc w:val="both"/>
        <w:rPr>
          <w:rFonts w:ascii="Arial" w:hAnsi="Arial" w:cs="Arial"/>
        </w:rPr>
      </w:pPr>
    </w:p>
    <w:p w14:paraId="513F8492" w14:textId="77777777" w:rsidR="00AC00F3" w:rsidRDefault="00AC00F3" w:rsidP="00AC00F3">
      <w:pPr>
        <w:pStyle w:val="Paragrafoelenco"/>
        <w:spacing w:after="0" w:line="240" w:lineRule="auto"/>
        <w:jc w:val="center"/>
        <w:rPr>
          <w:rFonts w:ascii="Arial" w:hAnsi="Arial" w:cs="Arial"/>
        </w:rPr>
      </w:pPr>
      <w:r>
        <w:rPr>
          <w:rFonts w:ascii="Arial" w:hAnsi="Arial" w:cs="Arial"/>
        </w:rPr>
        <w:t>ovvero</w:t>
      </w:r>
    </w:p>
    <w:p w14:paraId="0CCDBD7E" w14:textId="77777777" w:rsidR="00AC00F3" w:rsidRDefault="00AC00F3" w:rsidP="00AC00F3">
      <w:pPr>
        <w:pStyle w:val="Paragrafoelenco"/>
        <w:spacing w:after="0" w:line="240" w:lineRule="auto"/>
        <w:jc w:val="both"/>
        <w:rPr>
          <w:rFonts w:ascii="Arial" w:hAnsi="Arial" w:cs="Arial"/>
        </w:rPr>
      </w:pPr>
    </w:p>
    <w:p w14:paraId="4BEB4631" w14:textId="77777777" w:rsidR="00AC00F3" w:rsidRPr="00FD6C0F" w:rsidRDefault="00AC00F3" w:rsidP="00AC00F3">
      <w:pPr>
        <w:pStyle w:val="Paragrafoelenco"/>
        <w:jc w:val="both"/>
        <w:rPr>
          <w:rFonts w:ascii="Arial" w:hAnsi="Arial" w:cs="Arial"/>
        </w:rPr>
      </w:pPr>
      <w:r w:rsidRPr="00FD6C0F">
        <w:rPr>
          <w:rFonts w:ascii="Arial" w:hAnsi="Arial" w:cs="Arial"/>
        </w:rPr>
        <w:fldChar w:fldCharType="begin">
          <w:ffData>
            <w:name w:val=""/>
            <w:enabled/>
            <w:calcOnExit w:val="0"/>
            <w:checkBox>
              <w:sizeAuto/>
              <w:default w:val="0"/>
            </w:checkBox>
          </w:ffData>
        </w:fldChar>
      </w:r>
      <w:r w:rsidRPr="00FD6C0F">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FD6C0F">
        <w:rPr>
          <w:rFonts w:ascii="Arial" w:hAnsi="Arial" w:cs="Arial"/>
        </w:rPr>
        <w:fldChar w:fldCharType="end"/>
      </w:r>
      <w:r>
        <w:rPr>
          <w:rFonts w:ascii="Arial" w:hAnsi="Arial" w:cs="Arial"/>
        </w:rPr>
        <w:t xml:space="preserve"> </w:t>
      </w:r>
      <w:r w:rsidRPr="00FD6C0F">
        <w:rPr>
          <w:rFonts w:ascii="Arial" w:hAnsi="Arial" w:cs="Arial"/>
        </w:rPr>
        <w:t xml:space="preserve">impresa in possesso di attestazione di qualificazione SOA </w:t>
      </w:r>
      <w:r>
        <w:rPr>
          <w:rFonts w:ascii="Arial" w:hAnsi="Arial" w:cs="Arial"/>
        </w:rPr>
        <w:t>solo per</w:t>
      </w:r>
      <w:r w:rsidRPr="00FD6C0F">
        <w:rPr>
          <w:rFonts w:ascii="Arial" w:hAnsi="Arial" w:cs="Arial"/>
        </w:rPr>
        <w:t xml:space="preserve"> la costruzione</w:t>
      </w:r>
    </w:p>
    <w:p w14:paraId="1BF0A137" w14:textId="77777777" w:rsidR="00AC00F3" w:rsidRDefault="00AC00F3" w:rsidP="00AC00F3">
      <w:pPr>
        <w:pStyle w:val="Paragrafoelenco"/>
        <w:spacing w:after="0" w:line="240" w:lineRule="auto"/>
        <w:jc w:val="both"/>
        <w:rPr>
          <w:rFonts w:ascii="Arial" w:hAnsi="Arial" w:cs="Arial"/>
        </w:rPr>
      </w:pPr>
    </w:p>
    <w:p w14:paraId="79658588" w14:textId="77777777" w:rsidR="00AC00F3" w:rsidRPr="00FD6C0F" w:rsidRDefault="00AC00F3" w:rsidP="00AC00F3">
      <w:pPr>
        <w:pStyle w:val="Paragrafoelenco"/>
        <w:rPr>
          <w:rFonts w:ascii="Arial" w:hAnsi="Arial" w:cs="Arial"/>
          <w:b/>
        </w:rPr>
      </w:pPr>
      <w:r w:rsidRPr="00FD6C0F">
        <w:rPr>
          <w:rFonts w:ascii="Arial" w:hAnsi="Arial" w:cs="Arial"/>
          <w:b/>
        </w:rPr>
        <w:t>che assume:</w:t>
      </w:r>
    </w:p>
    <w:p w14:paraId="46C0A858" w14:textId="77777777" w:rsidR="00AC00F3" w:rsidRPr="00FD6C0F" w:rsidRDefault="00AC00F3" w:rsidP="00AC00F3">
      <w:pPr>
        <w:pStyle w:val="Paragrafoelenco"/>
        <w:rPr>
          <w:rFonts w:ascii="Arial" w:hAnsi="Arial" w:cs="Arial"/>
          <w:b/>
        </w:rPr>
      </w:pPr>
    </w:p>
    <w:p w14:paraId="68070E36" w14:textId="77777777" w:rsidR="00AC00F3" w:rsidRPr="00FD6C0F" w:rsidRDefault="00AC00F3" w:rsidP="00AC00F3">
      <w:pPr>
        <w:pStyle w:val="Paragrafoelenco"/>
        <w:rPr>
          <w:rFonts w:ascii="Arial" w:hAnsi="Arial" w:cs="Arial"/>
          <w:b/>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sidRPr="00FD6C0F">
        <w:rPr>
          <w:rFonts w:ascii="Arial" w:hAnsi="Arial" w:cs="Arial"/>
          <w:b/>
        </w:rPr>
        <w:t xml:space="preserve"> per i lavori: </w:t>
      </w:r>
    </w:p>
    <w:p w14:paraId="71B90A13" w14:textId="77777777" w:rsidR="00AC00F3" w:rsidRPr="00FD6C0F" w:rsidRDefault="00AC00F3" w:rsidP="00AC00F3">
      <w:pPr>
        <w:pStyle w:val="Paragrafoelenco"/>
        <w:rPr>
          <w:rFonts w:ascii="Arial" w:hAnsi="Arial" w:cs="Arial"/>
        </w:rPr>
      </w:pPr>
      <w:r w:rsidRPr="00FD6C0F">
        <w:rPr>
          <w:rFonts w:ascii="Arial" w:hAnsi="Arial" w:cs="Arial"/>
        </w:rPr>
        <w:t xml:space="preserve">(indicare ai sensi dell’art. 48 co. 4 del D, lgs. 50/2016 la/e quota/e categorie di lavori oggetto </w:t>
      </w:r>
      <w:proofErr w:type="spellStart"/>
      <w:r w:rsidRPr="00FD6C0F">
        <w:rPr>
          <w:rFonts w:ascii="Arial" w:hAnsi="Arial" w:cs="Arial"/>
        </w:rPr>
        <w:t>dellì’appalto</w:t>
      </w:r>
      <w:proofErr w:type="spellEnd"/>
      <w:r w:rsidRPr="00FD6C0F">
        <w:rPr>
          <w:rFonts w:ascii="Arial" w:hAnsi="Arial" w:cs="Arial"/>
        </w:rPr>
        <w:t xml:space="preserve"> che in caso di aggiudicazione verrà/verranno eseguite;</w:t>
      </w:r>
    </w:p>
    <w:p w14:paraId="62C480A6" w14:textId="77777777" w:rsidR="00AC00F3" w:rsidRPr="00FD6C0F" w:rsidRDefault="00AC00F3" w:rsidP="00AC00F3">
      <w:pPr>
        <w:pStyle w:val="Paragrafoelenco"/>
        <w:rPr>
          <w:rFonts w:ascii="Arial" w:hAnsi="Arial" w:cs="Arial"/>
        </w:rPr>
      </w:pPr>
    </w:p>
    <w:p w14:paraId="278842FD" w14:textId="77777777" w:rsidR="00AC00F3" w:rsidRPr="00FD6C0F" w:rsidRDefault="00AC00F3" w:rsidP="00AC00F3">
      <w:pPr>
        <w:pStyle w:val="Paragrafoelenco"/>
        <w:rPr>
          <w:rFonts w:ascii="Arial" w:hAnsi="Arial" w:cs="Arial"/>
          <w:b/>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sidRPr="00FD6C0F">
        <w:rPr>
          <w:rFonts w:ascii="Arial" w:hAnsi="Arial" w:cs="Arial"/>
          <w:b/>
        </w:rPr>
        <w:t xml:space="preserve"> per i servizi: </w:t>
      </w:r>
    </w:p>
    <w:p w14:paraId="317E9FDB" w14:textId="77777777" w:rsidR="00AC00F3" w:rsidRDefault="00AC00F3" w:rsidP="00AC00F3">
      <w:pPr>
        <w:pStyle w:val="Paragrafoelenco"/>
        <w:spacing w:after="0" w:line="240" w:lineRule="auto"/>
        <w:jc w:val="both"/>
        <w:rPr>
          <w:rFonts w:ascii="Arial" w:hAnsi="Arial" w:cs="Arial"/>
        </w:rPr>
      </w:pPr>
      <w:r w:rsidRPr="00FD6C0F">
        <w:rPr>
          <w:rFonts w:ascii="Arial" w:hAnsi="Arial" w:cs="Arial"/>
        </w:rPr>
        <w:t xml:space="preserve">(indicare </w:t>
      </w:r>
      <w:r>
        <w:rPr>
          <w:rFonts w:ascii="Arial" w:hAnsi="Arial" w:cs="Arial"/>
        </w:rPr>
        <w:t>ai sensi de</w:t>
      </w:r>
      <w:r w:rsidRPr="00FD6C0F">
        <w:rPr>
          <w:rFonts w:ascii="Arial" w:hAnsi="Arial" w:cs="Arial"/>
        </w:rPr>
        <w:t>ll’art. 48 co. 4 del D, lgs. 50/2016 la/e quota/e parti della progettazione che in caso di aggiudicazione verrà/verranno eseguite</w:t>
      </w:r>
      <w:r>
        <w:rPr>
          <w:rFonts w:ascii="Arial" w:hAnsi="Arial" w:cs="Arial"/>
        </w:rPr>
        <w:t>)</w:t>
      </w:r>
    </w:p>
    <w:p w14:paraId="00453F6C" w14:textId="32163568" w:rsidR="00AC00F3" w:rsidRDefault="00AC00F3" w:rsidP="00AC00F3">
      <w:pPr>
        <w:rPr>
          <w:rFonts w:ascii="Arial" w:hAnsi="Arial" w:cs="Arial"/>
          <w:color w:val="000000"/>
          <w:sz w:val="22"/>
          <w:szCs w:val="22"/>
        </w:rPr>
      </w:pPr>
    </w:p>
    <w:p w14:paraId="190BAA54" w14:textId="77777777" w:rsidR="00AC00F3" w:rsidRPr="00AC00F3" w:rsidRDefault="00AC00F3" w:rsidP="00AC00F3">
      <w:pPr>
        <w:rPr>
          <w:rFonts w:ascii="Arial" w:hAnsi="Arial" w:cs="Arial"/>
          <w:sz w:val="22"/>
          <w:szCs w:val="22"/>
        </w:rPr>
      </w:pPr>
    </w:p>
    <w:p w14:paraId="4C7F7748" w14:textId="304F3FD1" w:rsidR="00AC00F3" w:rsidRPr="00AC00F3" w:rsidRDefault="00AC00F3" w:rsidP="00AC00F3">
      <w:pPr>
        <w:pStyle w:val="Paragrafoelenco"/>
        <w:numPr>
          <w:ilvl w:val="0"/>
          <w:numId w:val="8"/>
        </w:numPr>
        <w:spacing w:after="0" w:line="240" w:lineRule="auto"/>
        <w:jc w:val="both"/>
        <w:rPr>
          <w:rFonts w:ascii="Arial" w:hAnsi="Arial" w:cs="Arial"/>
        </w:rPr>
      </w:pPr>
      <w:r w:rsidRPr="002E5409">
        <w:rPr>
          <w:rFonts w:ascii="Arial" w:hAnsi="Arial" w:cs="Arial"/>
          <w:i/>
          <w:color w:val="000000"/>
        </w:rPr>
        <w:t xml:space="preserve">(per ogni altra mandante indicare la denominazione sociale, forma giuridica, sede legale, CF e PI, ai sensi dell’art. 48 comma 4 del D.lgs. 50/2016 la/le quota/e </w:t>
      </w:r>
      <w:proofErr w:type="spellStart"/>
      <w:r w:rsidRPr="002E5409">
        <w:rPr>
          <w:rFonts w:ascii="Arial" w:hAnsi="Arial" w:cs="Arial"/>
          <w:i/>
          <w:color w:val="000000"/>
        </w:rPr>
        <w:t>e</w:t>
      </w:r>
      <w:proofErr w:type="spellEnd"/>
      <w:r w:rsidRPr="002E5409">
        <w:rPr>
          <w:rFonts w:ascii="Arial" w:hAnsi="Arial" w:cs="Arial"/>
          <w:i/>
          <w:color w:val="000000"/>
        </w:rPr>
        <w:t xml:space="preserve"> categorie di lavori oggetto dell’appalto </w:t>
      </w:r>
      <w:proofErr w:type="spellStart"/>
      <w:r w:rsidRPr="002E5409">
        <w:rPr>
          <w:rFonts w:ascii="Arial" w:hAnsi="Arial" w:cs="Arial"/>
          <w:i/>
          <w:color w:val="000000"/>
        </w:rPr>
        <w:t>nonchè</w:t>
      </w:r>
      <w:proofErr w:type="spellEnd"/>
      <w:r>
        <w:rPr>
          <w:rFonts w:ascii="Arial" w:hAnsi="Arial" w:cs="Arial"/>
          <w:i/>
          <w:color w:val="000000"/>
        </w:rPr>
        <w:t>, se del caso, le quote e parti</w:t>
      </w:r>
      <w:r w:rsidRPr="002E5409">
        <w:rPr>
          <w:rFonts w:ascii="Arial" w:hAnsi="Arial" w:cs="Arial"/>
          <w:i/>
          <w:color w:val="000000"/>
        </w:rPr>
        <w:t xml:space="preserve"> del servizio di progettazione che in caso di aggiudicazione verrà/verranno eseguita/e specificando se trattasi di impresa attestata per la progettazione e costruzione o solo per la costruzione</w:t>
      </w:r>
      <w:r w:rsidRPr="002E5409">
        <w:rPr>
          <w:color w:val="000000"/>
          <w:sz w:val="27"/>
          <w:szCs w:val="27"/>
        </w:rPr>
        <w:t>);</w:t>
      </w:r>
      <w:r w:rsidRPr="002E5409">
        <w:rPr>
          <w:rFonts w:ascii="Arial" w:hAnsi="Arial" w:cs="Arial"/>
          <w:b/>
        </w:rPr>
        <w:t xml:space="preserve"> </w:t>
      </w:r>
    </w:p>
    <w:p w14:paraId="6B500480" w14:textId="77777777" w:rsidR="00AC00F3" w:rsidRPr="00AC00F3" w:rsidRDefault="00AC00F3" w:rsidP="00AC00F3">
      <w:pPr>
        <w:pStyle w:val="Paragrafoelenco"/>
        <w:spacing w:after="0" w:line="240" w:lineRule="auto"/>
        <w:jc w:val="both"/>
        <w:rPr>
          <w:rFonts w:ascii="Arial" w:hAnsi="Arial" w:cs="Arial"/>
        </w:rPr>
      </w:pPr>
    </w:p>
    <w:p w14:paraId="396BEABB" w14:textId="06C1603E" w:rsidR="00AC00F3" w:rsidRPr="00AC00F3" w:rsidRDefault="00AC00F3" w:rsidP="00AC00F3">
      <w:pPr>
        <w:pStyle w:val="Paragrafoelenco"/>
        <w:spacing w:after="0" w:line="240" w:lineRule="auto"/>
        <w:ind w:hanging="436"/>
        <w:jc w:val="both"/>
        <w:rPr>
          <w:rFonts w:ascii="Arial" w:hAnsi="Arial" w:cs="Arial"/>
        </w:rPr>
      </w:pPr>
      <w:r>
        <w:rPr>
          <w:rFonts w:ascii="Arial" w:hAnsi="Arial" w:cs="Arial"/>
          <w:b/>
        </w:rPr>
        <w:t xml:space="preserve">- </w:t>
      </w:r>
      <w:r w:rsidRPr="00AC00F3">
        <w:rPr>
          <w:rFonts w:ascii="Arial" w:hAnsi="Arial" w:cs="Arial"/>
          <w:b/>
        </w:rPr>
        <w:t>(</w:t>
      </w:r>
      <w:r w:rsidRPr="00D956A0">
        <w:rPr>
          <w:rFonts w:ascii="Arial" w:hAnsi="Arial" w:cs="Arial"/>
          <w:b/>
          <w:i/>
        </w:rPr>
        <w:t>eventuale</w:t>
      </w:r>
      <w:r w:rsidRPr="00AC00F3">
        <w:rPr>
          <w:rFonts w:ascii="Arial" w:hAnsi="Arial" w:cs="Arial"/>
          <w:b/>
        </w:rPr>
        <w:t xml:space="preserve">) la progettazione </w:t>
      </w:r>
      <w:r w:rsidR="00DA385F" w:rsidRPr="004F3202">
        <w:rPr>
          <w:rFonts w:ascii="Arial" w:hAnsi="Arial" w:cs="Arial"/>
          <w:b/>
        </w:rPr>
        <w:t>definitiva/</w:t>
      </w:r>
      <w:r w:rsidRPr="004F3202">
        <w:rPr>
          <w:rFonts w:ascii="Arial" w:hAnsi="Arial" w:cs="Arial"/>
          <w:b/>
        </w:rPr>
        <w:t>esecutiva</w:t>
      </w:r>
      <w:r w:rsidRPr="00AC00F3">
        <w:rPr>
          <w:rFonts w:ascii="Arial" w:hAnsi="Arial" w:cs="Arial"/>
          <w:b/>
        </w:rPr>
        <w:t xml:space="preserve"> è assunta:</w:t>
      </w:r>
    </w:p>
    <w:p w14:paraId="6183A9A3" w14:textId="77777777" w:rsidR="00AC00F3" w:rsidRDefault="00AC00F3" w:rsidP="00AC00F3">
      <w:pPr>
        <w:pStyle w:val="Paragrafoelenco"/>
        <w:spacing w:after="120"/>
        <w:ind w:left="284"/>
        <w:jc w:val="both"/>
        <w:rPr>
          <w:rFonts w:ascii="Arial" w:hAnsi="Arial" w:cs="Arial"/>
          <w:color w:val="000000"/>
        </w:rPr>
      </w:pPr>
    </w:p>
    <w:p w14:paraId="7C18D8B4" w14:textId="0DC0F09D" w:rsidR="00AC00F3" w:rsidRDefault="00AC00F3" w:rsidP="00AC00F3">
      <w:pPr>
        <w:pStyle w:val="Paragrafoelenco"/>
        <w:spacing w:after="120"/>
        <w:ind w:left="284"/>
        <w:jc w:val="both"/>
        <w:rPr>
          <w:rFonts w:ascii="Arial" w:hAnsi="Arial" w:cs="Arial"/>
          <w:color w:val="000000"/>
        </w:rPr>
      </w:pPr>
      <w:r w:rsidRPr="002E5409">
        <w:rPr>
          <w:rFonts w:ascii="Arial" w:hAnsi="Arial" w:cs="Arial"/>
          <w:color w:val="000000"/>
        </w:rPr>
        <w:t xml:space="preserve">(specifiche per l’ipotesi in cui per la progettazione </w:t>
      </w:r>
      <w:bookmarkStart w:id="4" w:name="_Hlk113273544"/>
      <w:r w:rsidR="006E7D22" w:rsidRPr="004F3202">
        <w:rPr>
          <w:rFonts w:ascii="Arial" w:hAnsi="Arial" w:cs="Arial"/>
          <w:color w:val="000000"/>
        </w:rPr>
        <w:t>definitiva/</w:t>
      </w:r>
      <w:r w:rsidRPr="004F3202">
        <w:rPr>
          <w:rFonts w:ascii="Arial" w:hAnsi="Arial" w:cs="Arial"/>
          <w:color w:val="000000"/>
        </w:rPr>
        <w:t>esecutiva</w:t>
      </w:r>
      <w:r w:rsidRPr="002E5409">
        <w:rPr>
          <w:rFonts w:ascii="Arial" w:hAnsi="Arial" w:cs="Arial"/>
          <w:color w:val="000000"/>
        </w:rPr>
        <w:t xml:space="preserve"> </w:t>
      </w:r>
      <w:bookmarkEnd w:id="4"/>
      <w:r w:rsidRPr="002E5409">
        <w:rPr>
          <w:rFonts w:ascii="Arial" w:hAnsi="Arial" w:cs="Arial"/>
          <w:color w:val="000000"/>
        </w:rPr>
        <w:t xml:space="preserve">venga associato in </w:t>
      </w:r>
      <w:proofErr w:type="spellStart"/>
      <w:r w:rsidRPr="002E5409">
        <w:rPr>
          <w:rFonts w:ascii="Arial" w:hAnsi="Arial" w:cs="Arial"/>
          <w:color w:val="000000"/>
        </w:rPr>
        <w:t>rt</w:t>
      </w:r>
      <w:proofErr w:type="spellEnd"/>
      <w:r w:rsidRPr="002E5409">
        <w:rPr>
          <w:rFonts w:ascii="Arial" w:hAnsi="Arial" w:cs="Arial"/>
          <w:color w:val="000000"/>
        </w:rPr>
        <w:t xml:space="preserve"> un progettista o la stessa venga assunta</w:t>
      </w:r>
      <w:r w:rsidRPr="00D956A0">
        <w:rPr>
          <w:rFonts w:ascii="Arial" w:hAnsi="Arial" w:cs="Arial"/>
          <w:color w:val="000000"/>
          <w:u w:val="single"/>
        </w:rPr>
        <w:t xml:space="preserve"> in raggruppamento tra più operatori economici qualificati per la progettazione</w:t>
      </w:r>
      <w:r w:rsidRPr="002E5409">
        <w:rPr>
          <w:rFonts w:ascii="Arial" w:hAnsi="Arial" w:cs="Arial"/>
          <w:color w:val="000000"/>
        </w:rPr>
        <w:t>)</w:t>
      </w:r>
    </w:p>
    <w:p w14:paraId="384CE1BD" w14:textId="77777777" w:rsidR="00AC00F3" w:rsidRDefault="00AC00F3" w:rsidP="00AC00F3">
      <w:pPr>
        <w:pStyle w:val="Paragrafoelenco"/>
        <w:spacing w:after="120"/>
        <w:ind w:left="284"/>
        <w:jc w:val="both"/>
        <w:rPr>
          <w:rFonts w:ascii="Arial" w:hAnsi="Arial" w:cs="Arial"/>
          <w:color w:val="000000"/>
        </w:rPr>
      </w:pPr>
    </w:p>
    <w:p w14:paraId="603E6A40" w14:textId="518A2CD4" w:rsidR="00AC00F3" w:rsidRDefault="00AC00F3" w:rsidP="00AC00F3">
      <w:pPr>
        <w:pStyle w:val="Paragrafoelenco"/>
        <w:spacing w:after="120"/>
        <w:ind w:left="284"/>
        <w:jc w:val="both"/>
        <w:rPr>
          <w:rFonts w:ascii="Arial" w:hAnsi="Arial" w:cs="Arial"/>
          <w:color w:val="000000"/>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Pr>
          <w:rFonts w:ascii="Arial" w:hAnsi="Arial" w:cs="Arial"/>
        </w:rPr>
        <w:t xml:space="preserve"> </w:t>
      </w:r>
      <w:r w:rsidRPr="002E5409">
        <w:rPr>
          <w:rFonts w:ascii="Arial" w:hAnsi="Arial" w:cs="Arial"/>
        </w:rPr>
        <w:t>d</w:t>
      </w:r>
      <w:r>
        <w:rPr>
          <w:rFonts w:ascii="Arial" w:hAnsi="Arial" w:cs="Arial"/>
          <w:color w:val="000000"/>
        </w:rPr>
        <w:t>al PROGETTISTA</w:t>
      </w:r>
      <w:r>
        <w:rPr>
          <w:rStyle w:val="Rimandonotaapidipagina"/>
          <w:rFonts w:ascii="Arial" w:hAnsi="Arial" w:cs="Arial"/>
        </w:rPr>
        <w:footnoteReference w:id="6"/>
      </w:r>
      <w:r>
        <w:rPr>
          <w:rFonts w:ascii="Arial" w:hAnsi="Arial" w:cs="Arial"/>
        </w:rPr>
        <w:t xml:space="preserve"> </w:t>
      </w:r>
      <w:r>
        <w:rPr>
          <w:rFonts w:ascii="Arial" w:hAnsi="Arial" w:cs="Arial"/>
          <w:color w:val="000000"/>
        </w:rPr>
        <w:t xml:space="preserve"> </w:t>
      </w:r>
      <w:r w:rsidRPr="002E5409">
        <w:rPr>
          <w:rFonts w:ascii="Arial" w:hAnsi="Arial" w:cs="Arial"/>
          <w:color w:val="000000"/>
        </w:rPr>
        <w:t>associato</w:t>
      </w:r>
      <w:r>
        <w:rPr>
          <w:rFonts w:ascii="Arial" w:hAnsi="Arial" w:cs="Arial"/>
          <w:color w:val="000000"/>
        </w:rPr>
        <w:t xml:space="preserve"> </w:t>
      </w:r>
      <w:r w:rsidRPr="002E5409">
        <w:rPr>
          <w:rFonts w:ascii="Arial" w:hAnsi="Arial" w:cs="Arial"/>
          <w:color w:val="000000"/>
        </w:rPr>
        <w:t>(</w:t>
      </w:r>
      <w:r w:rsidRPr="002E5409">
        <w:rPr>
          <w:rFonts w:ascii="Arial" w:hAnsi="Arial" w:cs="Arial"/>
          <w:i/>
          <w:color w:val="000000"/>
        </w:rPr>
        <w:t>indicare i dati identificativi del progettista, associato in qualità di mandante del RT) che assume (indicare ai sensi dell’art. 48 comma 4 del D.lgs</w:t>
      </w:r>
      <w:r>
        <w:rPr>
          <w:rFonts w:ascii="Arial" w:hAnsi="Arial" w:cs="Arial"/>
          <w:i/>
          <w:color w:val="000000"/>
        </w:rPr>
        <w:t xml:space="preserve">. 50/2016 la/le quota/e </w:t>
      </w:r>
      <w:proofErr w:type="spellStart"/>
      <w:r>
        <w:rPr>
          <w:rFonts w:ascii="Arial" w:hAnsi="Arial" w:cs="Arial"/>
          <w:i/>
          <w:color w:val="000000"/>
        </w:rPr>
        <w:t>e</w:t>
      </w:r>
      <w:proofErr w:type="spellEnd"/>
      <w:r>
        <w:rPr>
          <w:rFonts w:ascii="Arial" w:hAnsi="Arial" w:cs="Arial"/>
          <w:i/>
          <w:color w:val="000000"/>
        </w:rPr>
        <w:t xml:space="preserve"> parti</w:t>
      </w:r>
      <w:r>
        <w:rPr>
          <w:rStyle w:val="Rimandonotaapidipagina"/>
          <w:rFonts w:ascii="Arial" w:hAnsi="Arial" w:cs="Arial"/>
        </w:rPr>
        <w:footnoteReference w:id="7"/>
      </w:r>
      <w:r w:rsidRPr="002E5409">
        <w:rPr>
          <w:rFonts w:ascii="Arial" w:hAnsi="Arial" w:cs="Arial"/>
          <w:i/>
          <w:color w:val="000000"/>
        </w:rPr>
        <w:t xml:space="preserve"> della progettazione </w:t>
      </w:r>
      <w:r w:rsidR="006E7D22" w:rsidRPr="004F3202">
        <w:rPr>
          <w:rFonts w:ascii="Arial" w:hAnsi="Arial" w:cs="Arial"/>
          <w:color w:val="000000"/>
        </w:rPr>
        <w:t>definitiva/esecutiva</w:t>
      </w:r>
      <w:r w:rsidR="006E7D22" w:rsidRPr="002E5409">
        <w:rPr>
          <w:rFonts w:ascii="Arial" w:hAnsi="Arial" w:cs="Arial"/>
          <w:color w:val="000000"/>
        </w:rPr>
        <w:t xml:space="preserve"> </w:t>
      </w:r>
      <w:r w:rsidRPr="002E5409">
        <w:rPr>
          <w:rFonts w:ascii="Arial" w:hAnsi="Arial" w:cs="Arial"/>
          <w:i/>
          <w:color w:val="000000"/>
        </w:rPr>
        <w:t>che in caso di aggiudicazione verrà/verranno eseguita/e</w:t>
      </w:r>
      <w:r w:rsidRPr="002E5409">
        <w:rPr>
          <w:rFonts w:ascii="Arial" w:hAnsi="Arial" w:cs="Arial"/>
          <w:color w:val="000000"/>
        </w:rPr>
        <w:t>)</w:t>
      </w:r>
    </w:p>
    <w:p w14:paraId="557EF2A3" w14:textId="77777777" w:rsidR="00AC00F3" w:rsidRDefault="00AC00F3" w:rsidP="00AC00F3">
      <w:pPr>
        <w:pStyle w:val="Paragrafoelenco"/>
        <w:spacing w:after="120"/>
        <w:ind w:left="284"/>
        <w:jc w:val="center"/>
        <w:rPr>
          <w:rFonts w:ascii="Arial" w:hAnsi="Arial" w:cs="Arial"/>
          <w:color w:val="000000"/>
        </w:rPr>
      </w:pPr>
      <w:r>
        <w:rPr>
          <w:rFonts w:ascii="Arial" w:hAnsi="Arial" w:cs="Arial"/>
          <w:color w:val="000000"/>
        </w:rPr>
        <w:t>Oppure</w:t>
      </w:r>
    </w:p>
    <w:p w14:paraId="77E2A161" w14:textId="56B49A32" w:rsidR="00AC00F3" w:rsidRPr="006A08C8" w:rsidRDefault="00AC00F3" w:rsidP="006A08C8">
      <w:pPr>
        <w:pStyle w:val="Paragrafoelenco"/>
        <w:spacing w:after="120"/>
        <w:ind w:left="284"/>
        <w:contextualSpacing w:val="0"/>
        <w:jc w:val="both"/>
        <w:rPr>
          <w:rFonts w:ascii="Arial" w:hAnsi="Arial" w:cs="Arial"/>
          <w:color w:val="000000"/>
        </w:rPr>
      </w:pPr>
      <w:r w:rsidRPr="00FD6C0F">
        <w:rPr>
          <w:rFonts w:ascii="Arial" w:hAnsi="Arial" w:cs="Arial"/>
          <w:b/>
        </w:rPr>
        <w:fldChar w:fldCharType="begin">
          <w:ffData>
            <w:name w:val=""/>
            <w:enabled/>
            <w:calcOnExit w:val="0"/>
            <w:checkBox>
              <w:sizeAuto/>
              <w:default w:val="0"/>
            </w:checkBox>
          </w:ffData>
        </w:fldChar>
      </w:r>
      <w:r w:rsidRPr="00FD6C0F">
        <w:rPr>
          <w:rFonts w:ascii="Arial" w:hAnsi="Arial" w:cs="Arial"/>
          <w:b/>
        </w:rPr>
        <w:instrText xml:space="preserve"> FORMCHECKBOX </w:instrText>
      </w:r>
      <w:r w:rsidR="004F3202">
        <w:rPr>
          <w:rFonts w:ascii="Arial" w:hAnsi="Arial" w:cs="Arial"/>
          <w:b/>
        </w:rPr>
      </w:r>
      <w:r w:rsidR="004F3202">
        <w:rPr>
          <w:rFonts w:ascii="Arial" w:hAnsi="Arial" w:cs="Arial"/>
          <w:b/>
        </w:rPr>
        <w:fldChar w:fldCharType="separate"/>
      </w:r>
      <w:r w:rsidRPr="00FD6C0F">
        <w:rPr>
          <w:rFonts w:ascii="Arial" w:hAnsi="Arial" w:cs="Arial"/>
        </w:rPr>
        <w:fldChar w:fldCharType="end"/>
      </w:r>
      <w:r>
        <w:rPr>
          <w:rFonts w:ascii="Arial" w:hAnsi="Arial" w:cs="Arial"/>
        </w:rPr>
        <w:t xml:space="preserve"> </w:t>
      </w:r>
      <w:r w:rsidRPr="0038642D">
        <w:rPr>
          <w:rFonts w:ascii="Arial" w:hAnsi="Arial" w:cs="Arial"/>
          <w:color w:val="000000"/>
        </w:rPr>
        <w:t>da più soggetti associa</w:t>
      </w:r>
      <w:r>
        <w:rPr>
          <w:rFonts w:ascii="Arial" w:hAnsi="Arial" w:cs="Arial"/>
          <w:color w:val="000000"/>
        </w:rPr>
        <w:t>ti</w:t>
      </w:r>
      <w:r w:rsidR="003175F1">
        <w:rPr>
          <w:rStyle w:val="Rimandonotaapidipagina"/>
          <w:rFonts w:ascii="Arial" w:hAnsi="Arial" w:cs="Arial"/>
          <w:color w:val="000000"/>
        </w:rPr>
        <w:footnoteReference w:id="8"/>
      </w:r>
      <w:r>
        <w:rPr>
          <w:rFonts w:ascii="Arial" w:hAnsi="Arial" w:cs="Arial"/>
          <w:color w:val="000000"/>
        </w:rPr>
        <w:t xml:space="preserve"> in RAGGRUPPAMENTO TEMPORANEO</w:t>
      </w:r>
      <w:r w:rsidR="003175F1">
        <w:rPr>
          <w:rFonts w:ascii="Arial" w:hAnsi="Arial" w:cs="Arial"/>
          <w:color w:val="000000"/>
        </w:rPr>
        <w:t xml:space="preserve"> </w:t>
      </w:r>
      <w:r w:rsidRPr="006A08C8">
        <w:rPr>
          <w:rFonts w:ascii="Arial" w:hAnsi="Arial" w:cs="Arial"/>
          <w:color w:val="000000"/>
        </w:rPr>
        <w:t>come di seguito esplicitato.</w:t>
      </w:r>
    </w:p>
    <w:p w14:paraId="11D1A5DF" w14:textId="77777777" w:rsidR="003175F1" w:rsidRDefault="003175F1" w:rsidP="00AC00F3">
      <w:pPr>
        <w:pStyle w:val="Paragrafoelenco"/>
        <w:spacing w:after="120"/>
        <w:ind w:left="284"/>
        <w:jc w:val="both"/>
        <w:rPr>
          <w:rFonts w:ascii="Arial" w:hAnsi="Arial" w:cs="Arial"/>
          <w:color w:val="000000"/>
        </w:rPr>
      </w:pPr>
    </w:p>
    <w:p w14:paraId="33A0044B" w14:textId="51039756" w:rsidR="00AC00F3" w:rsidRDefault="00AC00F3" w:rsidP="00AC00F3">
      <w:pPr>
        <w:pStyle w:val="Paragrafoelenco"/>
        <w:spacing w:after="120"/>
        <w:ind w:left="284"/>
        <w:jc w:val="both"/>
        <w:rPr>
          <w:rFonts w:ascii="Arial" w:hAnsi="Arial" w:cs="Arial"/>
          <w:color w:val="000000"/>
        </w:rPr>
      </w:pPr>
      <w:r w:rsidRPr="00AC00F3">
        <w:rPr>
          <w:rFonts w:ascii="Arial" w:hAnsi="Arial" w:cs="Arial"/>
          <w:color w:val="000000"/>
        </w:rPr>
        <w:t xml:space="preserve">IN TAL CASO DOVRÀ ESSERE COMPILATA LA SEGUENTE SEZIONE CON SPECIFICO RIFERIMENTO ALLA SOLA PROGETTAZIONE </w:t>
      </w:r>
      <w:r w:rsidR="00BE49EA" w:rsidRPr="004F3202">
        <w:rPr>
          <w:rFonts w:ascii="Arial" w:hAnsi="Arial" w:cs="Arial"/>
          <w:color w:val="000000"/>
        </w:rPr>
        <w:t>DEFINITIVA/</w:t>
      </w:r>
      <w:r w:rsidRPr="004F3202">
        <w:rPr>
          <w:rFonts w:ascii="Arial" w:hAnsi="Arial" w:cs="Arial"/>
          <w:color w:val="000000"/>
        </w:rPr>
        <w:t>ESECUTIVA</w:t>
      </w:r>
      <w:r w:rsidRPr="00AC00F3">
        <w:rPr>
          <w:rFonts w:ascii="Arial" w:hAnsi="Arial" w:cs="Arial"/>
          <w:color w:val="000000"/>
        </w:rPr>
        <w:t xml:space="preserve"> PER LA QUALE SI PROCEDE ALL’ASSUNZIONE DELLA STESSA TRAMITE RAGGRUPPAMENTO TEMPORANEO, PER LA QUALE CHIEDE DI SPECIFICARE CHE IL RAGGRUPPAMENTO È COSTITUITO DAI SEGUENTI OPERATORI ECONOMICI:</w:t>
      </w:r>
    </w:p>
    <w:p w14:paraId="081BC963" w14:textId="77777777" w:rsidR="00AC00F3" w:rsidRDefault="00AC00F3" w:rsidP="00AC00F3">
      <w:pPr>
        <w:pStyle w:val="Paragrafoelenco"/>
        <w:spacing w:after="120"/>
        <w:ind w:left="284"/>
        <w:jc w:val="both"/>
        <w:rPr>
          <w:rFonts w:ascii="Arial" w:hAnsi="Arial" w:cs="Arial"/>
          <w:color w:val="000000"/>
        </w:rPr>
      </w:pPr>
    </w:p>
    <w:p w14:paraId="5FF0E257" w14:textId="553A40CE" w:rsidR="00AC00F3" w:rsidRDefault="00AC00F3" w:rsidP="00D956A0">
      <w:pPr>
        <w:pStyle w:val="Paragrafoelenco"/>
        <w:numPr>
          <w:ilvl w:val="0"/>
          <w:numId w:val="39"/>
        </w:numPr>
        <w:spacing w:after="120"/>
        <w:ind w:left="641" w:hanging="357"/>
        <w:contextualSpacing w:val="0"/>
        <w:jc w:val="both"/>
        <w:rPr>
          <w:rFonts w:ascii="Arial" w:hAnsi="Arial" w:cs="Arial"/>
          <w:i/>
          <w:color w:val="000000"/>
        </w:rPr>
      </w:pPr>
      <w:r w:rsidRPr="00AC00F3">
        <w:rPr>
          <w:rFonts w:ascii="Arial" w:hAnsi="Arial" w:cs="Arial"/>
          <w:i/>
          <w:color w:val="000000"/>
        </w:rPr>
        <w:t>(mandataria) (indicare la denominazione sociale) (indicare la forma giuridica) (indicare la sede legale) (indicare CF e PI), (indicare la quota e parte del servizio che in caso di aggiudicazione verrà eseguita);</w:t>
      </w:r>
    </w:p>
    <w:p w14:paraId="2B209920" w14:textId="77777777" w:rsidR="00AC00F3" w:rsidRDefault="00AC00F3" w:rsidP="00D956A0">
      <w:pPr>
        <w:pStyle w:val="Paragrafoelenco"/>
        <w:numPr>
          <w:ilvl w:val="0"/>
          <w:numId w:val="39"/>
        </w:numPr>
        <w:spacing w:after="120"/>
        <w:ind w:left="641" w:hanging="357"/>
        <w:contextualSpacing w:val="0"/>
        <w:jc w:val="both"/>
        <w:rPr>
          <w:rFonts w:ascii="Arial" w:hAnsi="Arial" w:cs="Arial"/>
          <w:i/>
          <w:color w:val="000000"/>
        </w:rPr>
      </w:pPr>
      <w:r w:rsidRPr="00AC00F3">
        <w:rPr>
          <w:rFonts w:ascii="Arial" w:hAnsi="Arial" w:cs="Arial"/>
          <w:i/>
          <w:color w:val="000000"/>
        </w:rPr>
        <w:t>(mandante) (indicare la denominazione sociale) (indicare la forma giuridica) (indicare la sede legale) (indicare CF e P</w:t>
      </w:r>
      <w:r>
        <w:rPr>
          <w:rFonts w:ascii="Arial" w:hAnsi="Arial" w:cs="Arial"/>
          <w:i/>
          <w:color w:val="000000"/>
        </w:rPr>
        <w:t>I), (indicare la quota e parte</w:t>
      </w:r>
      <w:r w:rsidRPr="00AC00F3">
        <w:rPr>
          <w:rFonts w:ascii="Arial" w:hAnsi="Arial" w:cs="Arial"/>
          <w:i/>
          <w:color w:val="000000"/>
        </w:rPr>
        <w:t xml:space="preserve"> del servizio che in caso di aggiudicazione </w:t>
      </w:r>
      <w:r>
        <w:rPr>
          <w:rFonts w:ascii="Arial" w:hAnsi="Arial" w:cs="Arial"/>
          <w:i/>
          <w:color w:val="000000"/>
        </w:rPr>
        <w:t>verrà eseguita);</w:t>
      </w:r>
    </w:p>
    <w:p w14:paraId="165847AE" w14:textId="428CB6A1" w:rsidR="00AC00F3" w:rsidRPr="00AC00F3" w:rsidRDefault="00AC00F3" w:rsidP="00D956A0">
      <w:pPr>
        <w:pStyle w:val="Paragrafoelenco"/>
        <w:numPr>
          <w:ilvl w:val="0"/>
          <w:numId w:val="39"/>
        </w:numPr>
        <w:spacing w:after="120"/>
        <w:ind w:left="641" w:hanging="357"/>
        <w:contextualSpacing w:val="0"/>
        <w:jc w:val="both"/>
        <w:rPr>
          <w:rFonts w:ascii="Arial" w:hAnsi="Arial" w:cs="Arial"/>
          <w:i/>
          <w:color w:val="000000"/>
        </w:rPr>
      </w:pPr>
      <w:r w:rsidRPr="00AC00F3">
        <w:rPr>
          <w:rFonts w:ascii="Arial" w:hAnsi="Arial" w:cs="Arial"/>
          <w:i/>
          <w:color w:val="000000"/>
        </w:rPr>
        <w:t>(per ogni altra mandante indicare la denominazione sociale, forma giuridica, sede legale, CF e PI, nonché la quota e parte del servizio che in caso di aggiudicazione verrà eseguita).</w:t>
      </w:r>
    </w:p>
    <w:p w14:paraId="0EEEF850" w14:textId="752F8DB1" w:rsidR="007B735B" w:rsidRDefault="00AC00F3" w:rsidP="001F28D4">
      <w:pPr>
        <w:spacing w:after="120"/>
        <w:rPr>
          <w:rFonts w:ascii="Arial" w:hAnsi="Arial" w:cs="Arial"/>
          <w:color w:val="000000"/>
          <w:sz w:val="22"/>
          <w:szCs w:val="22"/>
        </w:rPr>
      </w:pPr>
      <w:r w:rsidRPr="00AC00F3">
        <w:rPr>
          <w:rFonts w:ascii="Arial" w:hAnsi="Arial" w:cs="Arial"/>
          <w:color w:val="000000"/>
          <w:sz w:val="22"/>
          <w:szCs w:val="22"/>
        </w:rPr>
        <w:lastRenderedPageBreak/>
        <w:t>A tal fine si riporta di seguito la tabella riepilogativa delle prestazioni assunte da ciascun componente in relazione alle categorie/ID Opere della progettazione oggetto dell’appalto</w:t>
      </w:r>
      <w:r w:rsidR="00BB0F83">
        <w:rPr>
          <w:rStyle w:val="Rimandonotaapidipagina"/>
          <w:rFonts w:ascii="Arial" w:hAnsi="Arial" w:cs="Arial"/>
          <w:color w:val="000000"/>
        </w:rPr>
        <w:footnoteReference w:id="9"/>
      </w:r>
      <w:r w:rsidRPr="00AC00F3">
        <w:rPr>
          <w:rFonts w:ascii="Arial" w:hAnsi="Arial" w:cs="Arial"/>
          <w:color w:val="000000"/>
          <w:sz w:val="22"/>
          <w:szCs w:val="22"/>
        </w:rPr>
        <w:t>:</w:t>
      </w:r>
    </w:p>
    <w:p w14:paraId="2426F8DE" w14:textId="77777777" w:rsidR="0089365B" w:rsidRPr="00A66017" w:rsidRDefault="0089365B" w:rsidP="0089365B">
      <w:pPr>
        <w:pStyle w:val="Paragrafoelenco"/>
        <w:spacing w:after="120"/>
        <w:ind w:left="284"/>
        <w:jc w:val="both"/>
        <w:rPr>
          <w:rFonts w:ascii="Arial" w:hAnsi="Arial" w:cs="Arial"/>
          <w:b/>
          <w:bCs/>
        </w:rPr>
      </w:pPr>
      <w:bookmarkStart w:id="5" w:name="_Hlk114668658"/>
      <w:r w:rsidRPr="005D29E1">
        <w:rPr>
          <w:rFonts w:ascii="Arial" w:hAnsi="Arial" w:cs="Arial"/>
          <w:b/>
          <w:bCs/>
          <w:color w:val="000000"/>
        </w:rPr>
        <w:t>Tabella Lotto n. 1</w:t>
      </w:r>
    </w:p>
    <w:p w14:paraId="062626AE" w14:textId="77777777" w:rsidR="0089365B" w:rsidRPr="00FA063A" w:rsidRDefault="0089365B" w:rsidP="0089365B">
      <w:pPr>
        <w:spacing w:after="120"/>
        <w:rPr>
          <w:rFonts w:ascii="Arial" w:hAnsi="Arial" w:cs="Arial"/>
          <w:sz w:val="22"/>
          <w:szCs w:val="22"/>
        </w:rPr>
      </w:pPr>
    </w:p>
    <w:tbl>
      <w:tblPr>
        <w:tblStyle w:val="Grigliatabella"/>
        <w:tblW w:w="0" w:type="auto"/>
        <w:tblLook w:val="04A0" w:firstRow="1" w:lastRow="0" w:firstColumn="1" w:lastColumn="0" w:noHBand="0" w:noVBand="1"/>
      </w:tblPr>
      <w:tblGrid>
        <w:gridCol w:w="3203"/>
        <w:gridCol w:w="6148"/>
      </w:tblGrid>
      <w:tr w:rsidR="0089365B" w:rsidRPr="00444647" w14:paraId="55019E64" w14:textId="77777777" w:rsidTr="005D29E1">
        <w:tc>
          <w:tcPr>
            <w:tcW w:w="3203" w:type="dxa"/>
            <w:shd w:val="clear" w:color="auto" w:fill="C6D9F1" w:themeFill="text2" w:themeFillTint="33"/>
            <w:vAlign w:val="center"/>
          </w:tcPr>
          <w:p w14:paraId="00A6A660" w14:textId="77777777" w:rsidR="0089365B" w:rsidRPr="00444647" w:rsidRDefault="0089365B" w:rsidP="005D29E1">
            <w:pPr>
              <w:jc w:val="center"/>
              <w:rPr>
                <w:rFonts w:ascii="Arial" w:hAnsi="Arial" w:cs="Arial"/>
                <w:sz w:val="22"/>
                <w:szCs w:val="22"/>
              </w:rPr>
            </w:pPr>
            <w:r w:rsidRPr="00444647">
              <w:rPr>
                <w:rFonts w:ascii="Arial" w:hAnsi="Arial" w:cs="Arial"/>
                <w:sz w:val="22"/>
                <w:szCs w:val="22"/>
              </w:rPr>
              <w:t xml:space="preserve">Prestazione principale del servizio di progettazione </w:t>
            </w:r>
            <w:r w:rsidRPr="004F3202">
              <w:rPr>
                <w:rFonts w:ascii="Arial" w:hAnsi="Arial" w:cs="Arial"/>
                <w:sz w:val="22"/>
                <w:szCs w:val="22"/>
              </w:rPr>
              <w:t>definitiva/esecutiva</w:t>
            </w:r>
            <w:r w:rsidRPr="00444647">
              <w:rPr>
                <w:rFonts w:ascii="Arial" w:hAnsi="Arial" w:cs="Arial"/>
                <w:sz w:val="22"/>
                <w:szCs w:val="22"/>
              </w:rPr>
              <w:t xml:space="preserve"> rispetto alla Categoria/Id opere oggetto dell’appalto.</w:t>
            </w:r>
          </w:p>
        </w:tc>
        <w:tc>
          <w:tcPr>
            <w:tcW w:w="6148" w:type="dxa"/>
            <w:shd w:val="clear" w:color="auto" w:fill="C6D9F1" w:themeFill="text2" w:themeFillTint="33"/>
            <w:vAlign w:val="center"/>
          </w:tcPr>
          <w:p w14:paraId="14495717" w14:textId="77777777" w:rsidR="0089365B" w:rsidRPr="00444647" w:rsidRDefault="0089365B" w:rsidP="005D29E1">
            <w:pPr>
              <w:jc w:val="center"/>
              <w:rPr>
                <w:rFonts w:ascii="Arial" w:hAnsi="Arial" w:cs="Arial"/>
                <w:sz w:val="22"/>
                <w:szCs w:val="22"/>
              </w:rPr>
            </w:pPr>
            <w:r w:rsidRPr="00444647">
              <w:rPr>
                <w:rFonts w:ascii="Arial" w:hAnsi="Arial" w:cs="Arial"/>
                <w:sz w:val="22"/>
                <w:szCs w:val="22"/>
              </w:rPr>
              <w:t>Denominazione operatore economico:</w:t>
            </w:r>
          </w:p>
          <w:p w14:paraId="5C9ED942" w14:textId="77777777" w:rsidR="0089365B" w:rsidRPr="00444647" w:rsidRDefault="0089365B" w:rsidP="005D29E1">
            <w:pPr>
              <w:jc w:val="center"/>
              <w:rPr>
                <w:rFonts w:ascii="Arial" w:hAnsi="Arial" w:cs="Arial"/>
                <w:sz w:val="22"/>
                <w:szCs w:val="22"/>
              </w:rPr>
            </w:pPr>
          </w:p>
        </w:tc>
      </w:tr>
      <w:tr w:rsidR="0089365B" w:rsidRPr="00444647" w14:paraId="411751DB" w14:textId="77777777" w:rsidTr="005D29E1">
        <w:trPr>
          <w:trHeight w:val="60"/>
        </w:trPr>
        <w:tc>
          <w:tcPr>
            <w:tcW w:w="3203" w:type="dxa"/>
            <w:vMerge w:val="restart"/>
            <w:vAlign w:val="center"/>
          </w:tcPr>
          <w:p w14:paraId="3A264994" w14:textId="77777777" w:rsidR="0089365B" w:rsidRPr="00444647" w:rsidRDefault="0089365B" w:rsidP="005D29E1">
            <w:pPr>
              <w:jc w:val="center"/>
              <w:rPr>
                <w:rFonts w:ascii="Arial" w:hAnsi="Arial" w:cs="Arial"/>
                <w:sz w:val="22"/>
                <w:szCs w:val="22"/>
              </w:rPr>
            </w:pPr>
          </w:p>
          <w:p w14:paraId="69E19824" w14:textId="77777777" w:rsidR="0089365B" w:rsidRPr="00444647" w:rsidRDefault="0089365B" w:rsidP="005D29E1">
            <w:pPr>
              <w:jc w:val="center"/>
              <w:rPr>
                <w:rFonts w:ascii="Arial" w:hAnsi="Arial" w:cs="Arial"/>
                <w:sz w:val="22"/>
                <w:szCs w:val="22"/>
              </w:rPr>
            </w:pPr>
            <w:r w:rsidRPr="004F3202">
              <w:rPr>
                <w:rFonts w:ascii="Arial" w:hAnsi="Arial" w:cs="Arial"/>
                <w:sz w:val="22"/>
                <w:szCs w:val="22"/>
              </w:rPr>
              <w:t>E.20</w:t>
            </w:r>
          </w:p>
          <w:p w14:paraId="0E969411" w14:textId="77777777" w:rsidR="0089365B" w:rsidRPr="00444647" w:rsidRDefault="0089365B" w:rsidP="005D29E1">
            <w:pPr>
              <w:rPr>
                <w:rFonts w:ascii="Arial" w:hAnsi="Arial" w:cs="Arial"/>
              </w:rPr>
            </w:pPr>
          </w:p>
        </w:tc>
        <w:tc>
          <w:tcPr>
            <w:tcW w:w="6148" w:type="dxa"/>
          </w:tcPr>
          <w:p w14:paraId="41BB14BC" w14:textId="77777777" w:rsidR="0089365B" w:rsidRPr="00444647" w:rsidRDefault="0089365B" w:rsidP="005D29E1">
            <w:pPr>
              <w:rPr>
                <w:rFonts w:ascii="Arial" w:hAnsi="Arial" w:cs="Arial"/>
              </w:rPr>
            </w:pPr>
          </w:p>
        </w:tc>
      </w:tr>
      <w:tr w:rsidR="0089365B" w:rsidRPr="00444647" w14:paraId="601A4B2B" w14:textId="77777777" w:rsidTr="005D29E1">
        <w:tc>
          <w:tcPr>
            <w:tcW w:w="3203" w:type="dxa"/>
            <w:vMerge/>
          </w:tcPr>
          <w:p w14:paraId="36AC0511" w14:textId="77777777" w:rsidR="0089365B" w:rsidRPr="00444647" w:rsidRDefault="0089365B" w:rsidP="005D29E1">
            <w:pPr>
              <w:rPr>
                <w:rFonts w:ascii="Arial" w:hAnsi="Arial" w:cs="Arial"/>
              </w:rPr>
            </w:pPr>
          </w:p>
        </w:tc>
        <w:tc>
          <w:tcPr>
            <w:tcW w:w="6148" w:type="dxa"/>
          </w:tcPr>
          <w:p w14:paraId="004B3419" w14:textId="77777777" w:rsidR="0089365B" w:rsidRPr="00444647" w:rsidRDefault="0089365B" w:rsidP="005D29E1">
            <w:pPr>
              <w:rPr>
                <w:rFonts w:ascii="Arial" w:hAnsi="Arial" w:cs="Arial"/>
              </w:rPr>
            </w:pPr>
          </w:p>
        </w:tc>
      </w:tr>
      <w:tr w:rsidR="0089365B" w:rsidRPr="00444647" w14:paraId="6305ECD1" w14:textId="77777777" w:rsidTr="005D29E1">
        <w:tc>
          <w:tcPr>
            <w:tcW w:w="3203" w:type="dxa"/>
            <w:vMerge/>
          </w:tcPr>
          <w:p w14:paraId="6BC29147" w14:textId="77777777" w:rsidR="0089365B" w:rsidRPr="00444647" w:rsidRDefault="0089365B" w:rsidP="005D29E1">
            <w:pPr>
              <w:rPr>
                <w:rFonts w:ascii="Arial" w:hAnsi="Arial" w:cs="Arial"/>
              </w:rPr>
            </w:pPr>
          </w:p>
        </w:tc>
        <w:tc>
          <w:tcPr>
            <w:tcW w:w="6148" w:type="dxa"/>
          </w:tcPr>
          <w:p w14:paraId="224C4529" w14:textId="77777777" w:rsidR="0089365B" w:rsidRPr="00444647" w:rsidRDefault="0089365B" w:rsidP="005D29E1">
            <w:pPr>
              <w:rPr>
                <w:rFonts w:ascii="Arial" w:hAnsi="Arial" w:cs="Arial"/>
              </w:rPr>
            </w:pPr>
          </w:p>
        </w:tc>
      </w:tr>
      <w:tr w:rsidR="0089365B" w:rsidRPr="00444647" w14:paraId="48A06BDC" w14:textId="77777777" w:rsidTr="005D29E1">
        <w:tc>
          <w:tcPr>
            <w:tcW w:w="3203" w:type="dxa"/>
            <w:vMerge/>
          </w:tcPr>
          <w:p w14:paraId="755AED3B" w14:textId="77777777" w:rsidR="0089365B" w:rsidRPr="00444647" w:rsidRDefault="0089365B" w:rsidP="005D29E1">
            <w:pPr>
              <w:rPr>
                <w:rFonts w:ascii="Arial" w:hAnsi="Arial" w:cs="Arial"/>
              </w:rPr>
            </w:pPr>
          </w:p>
        </w:tc>
        <w:tc>
          <w:tcPr>
            <w:tcW w:w="6148" w:type="dxa"/>
          </w:tcPr>
          <w:p w14:paraId="3C4BF26F" w14:textId="77777777" w:rsidR="0089365B" w:rsidRPr="00444647" w:rsidRDefault="0089365B" w:rsidP="005D29E1">
            <w:pPr>
              <w:rPr>
                <w:rFonts w:ascii="Arial" w:hAnsi="Arial" w:cs="Arial"/>
              </w:rPr>
            </w:pPr>
          </w:p>
        </w:tc>
      </w:tr>
      <w:tr w:rsidR="0089365B" w:rsidRPr="00444647" w14:paraId="3865D9D5" w14:textId="77777777" w:rsidTr="005D29E1">
        <w:tc>
          <w:tcPr>
            <w:tcW w:w="3203" w:type="dxa"/>
            <w:vMerge/>
          </w:tcPr>
          <w:p w14:paraId="4D56A11A" w14:textId="77777777" w:rsidR="0089365B" w:rsidRPr="00444647" w:rsidRDefault="0089365B" w:rsidP="005D29E1">
            <w:pPr>
              <w:rPr>
                <w:rFonts w:ascii="Arial" w:hAnsi="Arial" w:cs="Arial"/>
              </w:rPr>
            </w:pPr>
          </w:p>
        </w:tc>
        <w:tc>
          <w:tcPr>
            <w:tcW w:w="6148" w:type="dxa"/>
          </w:tcPr>
          <w:p w14:paraId="0F6F358B" w14:textId="77777777" w:rsidR="0089365B" w:rsidRPr="00444647" w:rsidRDefault="0089365B" w:rsidP="005D29E1">
            <w:pPr>
              <w:rPr>
                <w:rFonts w:ascii="Arial" w:hAnsi="Arial" w:cs="Arial"/>
              </w:rPr>
            </w:pPr>
          </w:p>
        </w:tc>
      </w:tr>
      <w:tr w:rsidR="0089365B" w:rsidRPr="00444647" w14:paraId="2C7A2E16" w14:textId="77777777" w:rsidTr="005D29E1">
        <w:tc>
          <w:tcPr>
            <w:tcW w:w="3203" w:type="dxa"/>
            <w:vMerge/>
          </w:tcPr>
          <w:p w14:paraId="36628D08" w14:textId="77777777" w:rsidR="0089365B" w:rsidRPr="00444647" w:rsidRDefault="0089365B" w:rsidP="005D29E1">
            <w:pPr>
              <w:rPr>
                <w:rFonts w:ascii="Arial" w:hAnsi="Arial" w:cs="Arial"/>
              </w:rPr>
            </w:pPr>
          </w:p>
        </w:tc>
        <w:tc>
          <w:tcPr>
            <w:tcW w:w="6148" w:type="dxa"/>
          </w:tcPr>
          <w:p w14:paraId="7DC93EC6" w14:textId="77777777" w:rsidR="0089365B" w:rsidRPr="00444647" w:rsidRDefault="0089365B" w:rsidP="005D29E1">
            <w:pPr>
              <w:rPr>
                <w:rFonts w:ascii="Arial" w:hAnsi="Arial" w:cs="Arial"/>
              </w:rPr>
            </w:pPr>
          </w:p>
        </w:tc>
      </w:tr>
      <w:tr w:rsidR="0089365B" w:rsidRPr="00444647" w14:paraId="51EE4534" w14:textId="77777777" w:rsidTr="005D29E1">
        <w:tc>
          <w:tcPr>
            <w:tcW w:w="3203" w:type="dxa"/>
            <w:vMerge/>
          </w:tcPr>
          <w:p w14:paraId="6646DB14" w14:textId="77777777" w:rsidR="0089365B" w:rsidRPr="00444647" w:rsidRDefault="0089365B" w:rsidP="005D29E1">
            <w:pPr>
              <w:rPr>
                <w:rFonts w:ascii="Arial" w:hAnsi="Arial" w:cs="Arial"/>
              </w:rPr>
            </w:pPr>
          </w:p>
        </w:tc>
        <w:tc>
          <w:tcPr>
            <w:tcW w:w="6148" w:type="dxa"/>
          </w:tcPr>
          <w:p w14:paraId="474F8D58" w14:textId="77777777" w:rsidR="0089365B" w:rsidRPr="00444647" w:rsidRDefault="0089365B" w:rsidP="005D29E1">
            <w:pPr>
              <w:rPr>
                <w:rFonts w:ascii="Arial" w:hAnsi="Arial" w:cs="Arial"/>
              </w:rPr>
            </w:pPr>
          </w:p>
        </w:tc>
      </w:tr>
    </w:tbl>
    <w:p w14:paraId="3CE1CCBC" w14:textId="77777777" w:rsidR="0089365B" w:rsidRPr="00A50117" w:rsidRDefault="0089365B" w:rsidP="0089365B">
      <w:pPr>
        <w:rPr>
          <w:rFonts w:ascii="Arial" w:hAnsi="Arial" w:cs="Arial"/>
        </w:rPr>
      </w:pPr>
    </w:p>
    <w:tbl>
      <w:tblPr>
        <w:tblStyle w:val="Grigliatabella"/>
        <w:tblW w:w="0" w:type="auto"/>
        <w:tblLook w:val="04A0" w:firstRow="1" w:lastRow="0" w:firstColumn="1" w:lastColumn="0" w:noHBand="0" w:noVBand="1"/>
      </w:tblPr>
      <w:tblGrid>
        <w:gridCol w:w="3203"/>
        <w:gridCol w:w="6148"/>
      </w:tblGrid>
      <w:tr w:rsidR="0089365B" w:rsidRPr="00444647" w14:paraId="098F26EE" w14:textId="77777777" w:rsidTr="005D29E1">
        <w:tc>
          <w:tcPr>
            <w:tcW w:w="3203" w:type="dxa"/>
            <w:shd w:val="clear" w:color="auto" w:fill="C6D9F1" w:themeFill="text2" w:themeFillTint="33"/>
            <w:vAlign w:val="center"/>
          </w:tcPr>
          <w:p w14:paraId="3D7810E7" w14:textId="77777777" w:rsidR="0089365B" w:rsidRPr="00444647" w:rsidRDefault="0089365B" w:rsidP="005D29E1">
            <w:pPr>
              <w:jc w:val="center"/>
              <w:rPr>
                <w:rFonts w:ascii="Arial" w:hAnsi="Arial" w:cs="Arial"/>
                <w:sz w:val="22"/>
                <w:szCs w:val="22"/>
              </w:rPr>
            </w:pPr>
          </w:p>
          <w:p w14:paraId="422D4822" w14:textId="77777777" w:rsidR="0089365B" w:rsidRPr="00444647" w:rsidRDefault="0089365B" w:rsidP="005D29E1">
            <w:pPr>
              <w:jc w:val="center"/>
              <w:rPr>
                <w:rFonts w:ascii="Arial" w:hAnsi="Arial" w:cs="Arial"/>
                <w:sz w:val="22"/>
                <w:szCs w:val="22"/>
              </w:rPr>
            </w:pPr>
            <w:r w:rsidRPr="00444647">
              <w:rPr>
                <w:rFonts w:ascii="Arial" w:hAnsi="Arial" w:cs="Arial"/>
                <w:sz w:val="22"/>
                <w:szCs w:val="22"/>
              </w:rPr>
              <w:t xml:space="preserve">Prestazione secondaria del servizio di progettazione </w:t>
            </w:r>
            <w:r w:rsidRPr="004F3202">
              <w:rPr>
                <w:rFonts w:ascii="Arial" w:hAnsi="Arial" w:cs="Arial"/>
                <w:sz w:val="22"/>
                <w:szCs w:val="22"/>
              </w:rPr>
              <w:t>definitiva</w:t>
            </w:r>
            <w:r>
              <w:rPr>
                <w:rFonts w:ascii="Arial" w:hAnsi="Arial" w:cs="Arial"/>
                <w:sz w:val="22"/>
                <w:szCs w:val="22"/>
              </w:rPr>
              <w:t>/</w:t>
            </w:r>
            <w:r w:rsidRPr="00444647">
              <w:rPr>
                <w:rFonts w:ascii="Arial" w:hAnsi="Arial" w:cs="Arial"/>
                <w:sz w:val="22"/>
                <w:szCs w:val="22"/>
              </w:rPr>
              <w:t>esecutiva rispetto alla Categoria/Id opere oggetto dell’appalto.</w:t>
            </w:r>
          </w:p>
          <w:p w14:paraId="5E350E80" w14:textId="77777777" w:rsidR="0089365B" w:rsidRPr="00444647" w:rsidRDefault="0089365B" w:rsidP="005D29E1">
            <w:pPr>
              <w:jc w:val="center"/>
              <w:rPr>
                <w:rFonts w:ascii="Arial" w:hAnsi="Arial" w:cs="Arial"/>
                <w:sz w:val="22"/>
                <w:szCs w:val="22"/>
              </w:rPr>
            </w:pPr>
          </w:p>
        </w:tc>
        <w:tc>
          <w:tcPr>
            <w:tcW w:w="6148" w:type="dxa"/>
            <w:shd w:val="clear" w:color="auto" w:fill="C6D9F1" w:themeFill="text2" w:themeFillTint="33"/>
            <w:vAlign w:val="center"/>
          </w:tcPr>
          <w:p w14:paraId="347A2FA6" w14:textId="77777777" w:rsidR="0089365B" w:rsidRPr="00444647" w:rsidRDefault="0089365B" w:rsidP="005D29E1">
            <w:pPr>
              <w:jc w:val="center"/>
              <w:rPr>
                <w:rFonts w:ascii="Arial" w:hAnsi="Arial" w:cs="Arial"/>
                <w:sz w:val="22"/>
                <w:szCs w:val="22"/>
              </w:rPr>
            </w:pPr>
            <w:r w:rsidRPr="00444647">
              <w:rPr>
                <w:rFonts w:ascii="Arial" w:hAnsi="Arial" w:cs="Arial"/>
                <w:sz w:val="22"/>
                <w:szCs w:val="22"/>
              </w:rPr>
              <w:t>Denominazione operatore economico:</w:t>
            </w:r>
          </w:p>
          <w:p w14:paraId="4E82C367" w14:textId="77777777" w:rsidR="0089365B" w:rsidRPr="00444647" w:rsidRDefault="0089365B" w:rsidP="005D29E1">
            <w:pPr>
              <w:jc w:val="center"/>
              <w:rPr>
                <w:rFonts w:ascii="Arial" w:hAnsi="Arial" w:cs="Arial"/>
                <w:sz w:val="22"/>
                <w:szCs w:val="22"/>
              </w:rPr>
            </w:pPr>
          </w:p>
        </w:tc>
      </w:tr>
      <w:tr w:rsidR="0089365B" w:rsidRPr="00A94784" w14:paraId="2CF68CC8" w14:textId="77777777" w:rsidTr="005D29E1">
        <w:tc>
          <w:tcPr>
            <w:tcW w:w="3203" w:type="dxa"/>
            <w:vMerge w:val="restart"/>
            <w:vAlign w:val="center"/>
          </w:tcPr>
          <w:p w14:paraId="53D52A23" w14:textId="77777777" w:rsidR="0089365B" w:rsidRPr="00471B13" w:rsidRDefault="0089365B" w:rsidP="005D29E1">
            <w:pPr>
              <w:jc w:val="center"/>
              <w:rPr>
                <w:rFonts w:ascii="Arial" w:hAnsi="Arial" w:cs="Arial"/>
                <w:sz w:val="22"/>
                <w:highlight w:val="yellow"/>
              </w:rPr>
            </w:pPr>
          </w:p>
          <w:p w14:paraId="33BE6AF7" w14:textId="77777777" w:rsidR="0089365B" w:rsidRPr="004F3202" w:rsidRDefault="0089365B" w:rsidP="005D29E1">
            <w:pPr>
              <w:jc w:val="center"/>
              <w:rPr>
                <w:rFonts w:ascii="Arial" w:hAnsi="Arial" w:cs="Arial"/>
                <w:sz w:val="22"/>
              </w:rPr>
            </w:pPr>
            <w:r w:rsidRPr="004F3202">
              <w:rPr>
                <w:rFonts w:ascii="Arial" w:hAnsi="Arial" w:cs="Arial"/>
                <w:sz w:val="22"/>
              </w:rPr>
              <w:t>S.04</w:t>
            </w:r>
          </w:p>
          <w:p w14:paraId="2B1A4EF0" w14:textId="77777777" w:rsidR="0089365B" w:rsidRPr="00471B13" w:rsidRDefault="0089365B" w:rsidP="005D29E1">
            <w:pPr>
              <w:jc w:val="center"/>
              <w:rPr>
                <w:rFonts w:ascii="Arial" w:hAnsi="Arial" w:cs="Arial"/>
                <w:highlight w:val="yellow"/>
              </w:rPr>
            </w:pPr>
          </w:p>
        </w:tc>
        <w:tc>
          <w:tcPr>
            <w:tcW w:w="6148" w:type="dxa"/>
            <w:vAlign w:val="center"/>
          </w:tcPr>
          <w:p w14:paraId="2B53126C" w14:textId="77777777" w:rsidR="0089365B" w:rsidRPr="00A94784" w:rsidRDefault="0089365B" w:rsidP="005D29E1">
            <w:pPr>
              <w:jc w:val="center"/>
              <w:rPr>
                <w:rFonts w:ascii="Arial" w:hAnsi="Arial" w:cs="Arial"/>
              </w:rPr>
            </w:pPr>
          </w:p>
        </w:tc>
      </w:tr>
      <w:tr w:rsidR="0089365B" w:rsidRPr="00A94784" w14:paraId="6183A1F0" w14:textId="77777777" w:rsidTr="005D29E1">
        <w:tc>
          <w:tcPr>
            <w:tcW w:w="3203" w:type="dxa"/>
            <w:vMerge/>
            <w:vAlign w:val="center"/>
          </w:tcPr>
          <w:p w14:paraId="09839C71" w14:textId="77777777" w:rsidR="0089365B" w:rsidRPr="00471B13" w:rsidRDefault="0089365B" w:rsidP="005D29E1">
            <w:pPr>
              <w:jc w:val="center"/>
              <w:rPr>
                <w:rFonts w:ascii="Arial" w:hAnsi="Arial" w:cs="Arial"/>
                <w:highlight w:val="yellow"/>
              </w:rPr>
            </w:pPr>
          </w:p>
        </w:tc>
        <w:tc>
          <w:tcPr>
            <w:tcW w:w="6148" w:type="dxa"/>
            <w:vAlign w:val="center"/>
          </w:tcPr>
          <w:p w14:paraId="19154EFB" w14:textId="77777777" w:rsidR="0089365B" w:rsidRPr="00A94784" w:rsidRDefault="0089365B" w:rsidP="005D29E1">
            <w:pPr>
              <w:jc w:val="center"/>
              <w:rPr>
                <w:rFonts w:ascii="Arial" w:hAnsi="Arial" w:cs="Arial"/>
              </w:rPr>
            </w:pPr>
          </w:p>
        </w:tc>
      </w:tr>
      <w:tr w:rsidR="0089365B" w:rsidRPr="00A94784" w14:paraId="1176C821" w14:textId="77777777" w:rsidTr="005D29E1">
        <w:tc>
          <w:tcPr>
            <w:tcW w:w="3203" w:type="dxa"/>
            <w:vMerge/>
            <w:vAlign w:val="center"/>
          </w:tcPr>
          <w:p w14:paraId="11E85B38" w14:textId="77777777" w:rsidR="0089365B" w:rsidRPr="00471B13" w:rsidRDefault="0089365B" w:rsidP="005D29E1">
            <w:pPr>
              <w:jc w:val="center"/>
              <w:rPr>
                <w:rFonts w:ascii="Arial" w:hAnsi="Arial" w:cs="Arial"/>
                <w:highlight w:val="yellow"/>
              </w:rPr>
            </w:pPr>
          </w:p>
        </w:tc>
        <w:tc>
          <w:tcPr>
            <w:tcW w:w="6148" w:type="dxa"/>
            <w:vAlign w:val="center"/>
          </w:tcPr>
          <w:p w14:paraId="1A001D75" w14:textId="77777777" w:rsidR="0089365B" w:rsidRPr="00A94784" w:rsidRDefault="0089365B" w:rsidP="005D29E1">
            <w:pPr>
              <w:jc w:val="center"/>
              <w:rPr>
                <w:rFonts w:ascii="Arial" w:hAnsi="Arial" w:cs="Arial"/>
              </w:rPr>
            </w:pPr>
          </w:p>
        </w:tc>
      </w:tr>
      <w:tr w:rsidR="0089365B" w:rsidRPr="00A94784" w14:paraId="20C95505" w14:textId="77777777" w:rsidTr="005D29E1">
        <w:tc>
          <w:tcPr>
            <w:tcW w:w="3203" w:type="dxa"/>
            <w:vMerge/>
            <w:vAlign w:val="center"/>
          </w:tcPr>
          <w:p w14:paraId="14E85D6D" w14:textId="77777777" w:rsidR="0089365B" w:rsidRPr="00471B13" w:rsidRDefault="0089365B" w:rsidP="005D29E1">
            <w:pPr>
              <w:jc w:val="center"/>
              <w:rPr>
                <w:rFonts w:ascii="Arial" w:hAnsi="Arial" w:cs="Arial"/>
                <w:highlight w:val="yellow"/>
              </w:rPr>
            </w:pPr>
          </w:p>
        </w:tc>
        <w:tc>
          <w:tcPr>
            <w:tcW w:w="6148" w:type="dxa"/>
            <w:vAlign w:val="center"/>
          </w:tcPr>
          <w:p w14:paraId="3154E45B" w14:textId="77777777" w:rsidR="0089365B" w:rsidRPr="00A94784" w:rsidRDefault="0089365B" w:rsidP="005D29E1">
            <w:pPr>
              <w:jc w:val="center"/>
              <w:rPr>
                <w:rFonts w:ascii="Arial" w:hAnsi="Arial" w:cs="Arial"/>
              </w:rPr>
            </w:pPr>
          </w:p>
        </w:tc>
      </w:tr>
      <w:tr w:rsidR="0089365B" w:rsidRPr="00A94784" w14:paraId="6C46BB3E" w14:textId="77777777" w:rsidTr="005D29E1">
        <w:tc>
          <w:tcPr>
            <w:tcW w:w="3203" w:type="dxa"/>
            <w:vMerge/>
            <w:vAlign w:val="center"/>
          </w:tcPr>
          <w:p w14:paraId="66CF721D" w14:textId="77777777" w:rsidR="0089365B" w:rsidRPr="00471B13" w:rsidRDefault="0089365B" w:rsidP="005D29E1">
            <w:pPr>
              <w:jc w:val="center"/>
              <w:rPr>
                <w:rFonts w:ascii="Arial" w:hAnsi="Arial" w:cs="Arial"/>
                <w:highlight w:val="yellow"/>
              </w:rPr>
            </w:pPr>
          </w:p>
        </w:tc>
        <w:tc>
          <w:tcPr>
            <w:tcW w:w="6148" w:type="dxa"/>
            <w:vAlign w:val="center"/>
          </w:tcPr>
          <w:p w14:paraId="3F599F72" w14:textId="77777777" w:rsidR="0089365B" w:rsidRPr="00A94784" w:rsidRDefault="0089365B" w:rsidP="005D29E1">
            <w:pPr>
              <w:jc w:val="center"/>
              <w:rPr>
                <w:rFonts w:ascii="Arial" w:hAnsi="Arial" w:cs="Arial"/>
              </w:rPr>
            </w:pPr>
          </w:p>
        </w:tc>
      </w:tr>
      <w:tr w:rsidR="0089365B" w:rsidRPr="00A94784" w14:paraId="322FD705" w14:textId="77777777" w:rsidTr="005D29E1">
        <w:tc>
          <w:tcPr>
            <w:tcW w:w="3203" w:type="dxa"/>
            <w:vMerge/>
            <w:vAlign w:val="center"/>
          </w:tcPr>
          <w:p w14:paraId="708A29C3" w14:textId="77777777" w:rsidR="0089365B" w:rsidRPr="00471B13" w:rsidRDefault="0089365B" w:rsidP="005D29E1">
            <w:pPr>
              <w:jc w:val="center"/>
              <w:rPr>
                <w:rFonts w:ascii="Arial" w:hAnsi="Arial" w:cs="Arial"/>
                <w:highlight w:val="yellow"/>
              </w:rPr>
            </w:pPr>
          </w:p>
        </w:tc>
        <w:tc>
          <w:tcPr>
            <w:tcW w:w="6148" w:type="dxa"/>
            <w:vAlign w:val="center"/>
          </w:tcPr>
          <w:p w14:paraId="7F7121EF" w14:textId="77777777" w:rsidR="0089365B" w:rsidRPr="00A94784" w:rsidRDefault="0089365B" w:rsidP="005D29E1">
            <w:pPr>
              <w:jc w:val="center"/>
              <w:rPr>
                <w:rFonts w:ascii="Arial" w:hAnsi="Arial" w:cs="Arial"/>
              </w:rPr>
            </w:pPr>
          </w:p>
        </w:tc>
      </w:tr>
      <w:tr w:rsidR="0089365B" w:rsidRPr="00A94784" w14:paraId="11C9DD69" w14:textId="77777777" w:rsidTr="005D29E1">
        <w:tc>
          <w:tcPr>
            <w:tcW w:w="3203" w:type="dxa"/>
            <w:vMerge w:val="restart"/>
            <w:vAlign w:val="center"/>
          </w:tcPr>
          <w:p w14:paraId="7058A4C5" w14:textId="77777777" w:rsidR="0089365B" w:rsidRPr="00471B13" w:rsidRDefault="0089365B" w:rsidP="005D29E1">
            <w:pPr>
              <w:jc w:val="center"/>
              <w:rPr>
                <w:rFonts w:ascii="Arial" w:hAnsi="Arial" w:cs="Arial"/>
                <w:sz w:val="22"/>
                <w:highlight w:val="yellow"/>
              </w:rPr>
            </w:pPr>
          </w:p>
          <w:p w14:paraId="13B5FE20" w14:textId="77777777" w:rsidR="0089365B" w:rsidRPr="004F3202" w:rsidRDefault="0089365B" w:rsidP="005D29E1">
            <w:pPr>
              <w:jc w:val="center"/>
              <w:rPr>
                <w:rFonts w:ascii="Arial" w:hAnsi="Arial" w:cs="Arial"/>
                <w:sz w:val="22"/>
                <w:szCs w:val="22"/>
              </w:rPr>
            </w:pPr>
            <w:r w:rsidRPr="004F3202">
              <w:rPr>
                <w:rFonts w:ascii="Arial" w:hAnsi="Arial" w:cs="Arial"/>
                <w:sz w:val="22"/>
              </w:rPr>
              <w:t>IA.01</w:t>
            </w:r>
          </w:p>
          <w:p w14:paraId="47E2BC1C" w14:textId="77777777" w:rsidR="0089365B" w:rsidRPr="00471B13" w:rsidRDefault="0089365B" w:rsidP="005D29E1">
            <w:pPr>
              <w:jc w:val="center"/>
              <w:rPr>
                <w:rFonts w:ascii="Arial" w:hAnsi="Arial" w:cs="Arial"/>
                <w:highlight w:val="yellow"/>
              </w:rPr>
            </w:pPr>
          </w:p>
        </w:tc>
        <w:tc>
          <w:tcPr>
            <w:tcW w:w="6148" w:type="dxa"/>
            <w:vAlign w:val="center"/>
          </w:tcPr>
          <w:p w14:paraId="605757A2" w14:textId="77777777" w:rsidR="0089365B" w:rsidRPr="00A94784" w:rsidRDefault="0089365B" w:rsidP="005D29E1">
            <w:pPr>
              <w:jc w:val="center"/>
              <w:rPr>
                <w:rFonts w:ascii="Arial" w:hAnsi="Arial" w:cs="Arial"/>
              </w:rPr>
            </w:pPr>
          </w:p>
        </w:tc>
      </w:tr>
      <w:tr w:rsidR="0089365B" w:rsidRPr="00A94784" w14:paraId="14C8294E" w14:textId="77777777" w:rsidTr="005D29E1">
        <w:tc>
          <w:tcPr>
            <w:tcW w:w="3203" w:type="dxa"/>
            <w:vMerge/>
            <w:vAlign w:val="center"/>
          </w:tcPr>
          <w:p w14:paraId="083FCCC8" w14:textId="77777777" w:rsidR="0089365B" w:rsidRPr="00471B13" w:rsidRDefault="0089365B" w:rsidP="005D29E1">
            <w:pPr>
              <w:jc w:val="center"/>
              <w:rPr>
                <w:rFonts w:ascii="Arial" w:hAnsi="Arial" w:cs="Arial"/>
                <w:highlight w:val="yellow"/>
              </w:rPr>
            </w:pPr>
          </w:p>
        </w:tc>
        <w:tc>
          <w:tcPr>
            <w:tcW w:w="6148" w:type="dxa"/>
            <w:vAlign w:val="center"/>
          </w:tcPr>
          <w:p w14:paraId="129FBAA6" w14:textId="77777777" w:rsidR="0089365B" w:rsidRPr="00A94784" w:rsidRDefault="0089365B" w:rsidP="005D29E1">
            <w:pPr>
              <w:jc w:val="center"/>
              <w:rPr>
                <w:rFonts w:ascii="Arial" w:hAnsi="Arial" w:cs="Arial"/>
              </w:rPr>
            </w:pPr>
          </w:p>
        </w:tc>
      </w:tr>
      <w:tr w:rsidR="0089365B" w:rsidRPr="00A94784" w14:paraId="3A74F209" w14:textId="77777777" w:rsidTr="005D29E1">
        <w:tc>
          <w:tcPr>
            <w:tcW w:w="3203" w:type="dxa"/>
            <w:vMerge/>
            <w:vAlign w:val="center"/>
          </w:tcPr>
          <w:p w14:paraId="5DE55540" w14:textId="77777777" w:rsidR="0089365B" w:rsidRPr="00471B13" w:rsidRDefault="0089365B" w:rsidP="005D29E1">
            <w:pPr>
              <w:jc w:val="center"/>
              <w:rPr>
                <w:rFonts w:ascii="Arial" w:hAnsi="Arial" w:cs="Arial"/>
                <w:highlight w:val="yellow"/>
              </w:rPr>
            </w:pPr>
          </w:p>
        </w:tc>
        <w:tc>
          <w:tcPr>
            <w:tcW w:w="6148" w:type="dxa"/>
            <w:vAlign w:val="center"/>
          </w:tcPr>
          <w:p w14:paraId="42044FC4" w14:textId="77777777" w:rsidR="0089365B" w:rsidRPr="00A94784" w:rsidRDefault="0089365B" w:rsidP="005D29E1">
            <w:pPr>
              <w:jc w:val="center"/>
              <w:rPr>
                <w:rFonts w:ascii="Arial" w:hAnsi="Arial" w:cs="Arial"/>
              </w:rPr>
            </w:pPr>
          </w:p>
        </w:tc>
      </w:tr>
      <w:tr w:rsidR="0089365B" w:rsidRPr="00A94784" w14:paraId="6BC88009" w14:textId="77777777" w:rsidTr="005D29E1">
        <w:tc>
          <w:tcPr>
            <w:tcW w:w="3203" w:type="dxa"/>
            <w:vMerge/>
            <w:vAlign w:val="center"/>
          </w:tcPr>
          <w:p w14:paraId="33762953" w14:textId="77777777" w:rsidR="0089365B" w:rsidRPr="00471B13" w:rsidRDefault="0089365B" w:rsidP="005D29E1">
            <w:pPr>
              <w:jc w:val="center"/>
              <w:rPr>
                <w:rFonts w:ascii="Arial" w:hAnsi="Arial" w:cs="Arial"/>
                <w:highlight w:val="yellow"/>
              </w:rPr>
            </w:pPr>
          </w:p>
        </w:tc>
        <w:tc>
          <w:tcPr>
            <w:tcW w:w="6148" w:type="dxa"/>
            <w:vAlign w:val="center"/>
          </w:tcPr>
          <w:p w14:paraId="571C17C3" w14:textId="77777777" w:rsidR="0089365B" w:rsidRPr="00A94784" w:rsidRDefault="0089365B" w:rsidP="005D29E1">
            <w:pPr>
              <w:jc w:val="center"/>
              <w:rPr>
                <w:rFonts w:ascii="Arial" w:hAnsi="Arial" w:cs="Arial"/>
              </w:rPr>
            </w:pPr>
          </w:p>
        </w:tc>
      </w:tr>
      <w:tr w:rsidR="0089365B" w:rsidRPr="00A94784" w14:paraId="3D3CF18C" w14:textId="77777777" w:rsidTr="005D29E1">
        <w:tc>
          <w:tcPr>
            <w:tcW w:w="3203" w:type="dxa"/>
            <w:vMerge/>
            <w:vAlign w:val="center"/>
          </w:tcPr>
          <w:p w14:paraId="05E4BE34" w14:textId="77777777" w:rsidR="0089365B" w:rsidRPr="00471B13" w:rsidRDefault="0089365B" w:rsidP="005D29E1">
            <w:pPr>
              <w:jc w:val="center"/>
              <w:rPr>
                <w:rFonts w:ascii="Arial" w:hAnsi="Arial" w:cs="Arial"/>
                <w:highlight w:val="yellow"/>
              </w:rPr>
            </w:pPr>
          </w:p>
        </w:tc>
        <w:tc>
          <w:tcPr>
            <w:tcW w:w="6148" w:type="dxa"/>
            <w:vAlign w:val="center"/>
          </w:tcPr>
          <w:p w14:paraId="336177C8" w14:textId="77777777" w:rsidR="0089365B" w:rsidRPr="00A94784" w:rsidRDefault="0089365B" w:rsidP="005D29E1">
            <w:pPr>
              <w:jc w:val="center"/>
              <w:rPr>
                <w:rFonts w:ascii="Arial" w:hAnsi="Arial" w:cs="Arial"/>
              </w:rPr>
            </w:pPr>
          </w:p>
        </w:tc>
      </w:tr>
      <w:tr w:rsidR="0089365B" w:rsidRPr="00A94784" w14:paraId="0065DB74" w14:textId="77777777" w:rsidTr="005D29E1">
        <w:tc>
          <w:tcPr>
            <w:tcW w:w="3203" w:type="dxa"/>
            <w:vMerge/>
            <w:vAlign w:val="center"/>
          </w:tcPr>
          <w:p w14:paraId="660B630C" w14:textId="77777777" w:rsidR="0089365B" w:rsidRPr="00471B13" w:rsidRDefault="0089365B" w:rsidP="005D29E1">
            <w:pPr>
              <w:jc w:val="center"/>
              <w:rPr>
                <w:rFonts w:ascii="Arial" w:hAnsi="Arial" w:cs="Arial"/>
                <w:highlight w:val="yellow"/>
              </w:rPr>
            </w:pPr>
          </w:p>
        </w:tc>
        <w:tc>
          <w:tcPr>
            <w:tcW w:w="6148" w:type="dxa"/>
            <w:vAlign w:val="center"/>
          </w:tcPr>
          <w:p w14:paraId="5DE39F5F" w14:textId="77777777" w:rsidR="0089365B" w:rsidRPr="00A94784" w:rsidRDefault="0089365B" w:rsidP="005D29E1">
            <w:pPr>
              <w:jc w:val="center"/>
              <w:rPr>
                <w:rFonts w:ascii="Arial" w:hAnsi="Arial" w:cs="Arial"/>
              </w:rPr>
            </w:pPr>
          </w:p>
        </w:tc>
      </w:tr>
      <w:tr w:rsidR="0089365B" w:rsidRPr="00A94784" w14:paraId="3C6F01B7" w14:textId="77777777" w:rsidTr="005D29E1">
        <w:tc>
          <w:tcPr>
            <w:tcW w:w="3203" w:type="dxa"/>
            <w:vMerge w:val="restart"/>
            <w:vAlign w:val="center"/>
          </w:tcPr>
          <w:p w14:paraId="5EA09FBF" w14:textId="77777777" w:rsidR="0089365B" w:rsidRPr="00471B13" w:rsidRDefault="0089365B" w:rsidP="005D29E1">
            <w:pPr>
              <w:jc w:val="center"/>
              <w:rPr>
                <w:rFonts w:ascii="Arial" w:hAnsi="Arial" w:cs="Arial"/>
                <w:sz w:val="22"/>
                <w:highlight w:val="yellow"/>
              </w:rPr>
            </w:pPr>
          </w:p>
          <w:p w14:paraId="531D3B7A" w14:textId="77777777" w:rsidR="0089365B" w:rsidRPr="004F3202" w:rsidRDefault="0089365B" w:rsidP="005D29E1">
            <w:pPr>
              <w:jc w:val="center"/>
              <w:rPr>
                <w:rFonts w:ascii="Arial" w:hAnsi="Arial" w:cs="Arial"/>
                <w:sz w:val="22"/>
                <w:szCs w:val="22"/>
              </w:rPr>
            </w:pPr>
            <w:r w:rsidRPr="004F3202">
              <w:rPr>
                <w:rFonts w:ascii="Arial" w:hAnsi="Arial" w:cs="Arial"/>
                <w:sz w:val="22"/>
              </w:rPr>
              <w:t>IA.02</w:t>
            </w:r>
          </w:p>
          <w:p w14:paraId="237F9E6C" w14:textId="77777777" w:rsidR="0089365B" w:rsidRPr="00471B13" w:rsidRDefault="0089365B" w:rsidP="005D29E1">
            <w:pPr>
              <w:jc w:val="center"/>
              <w:rPr>
                <w:rFonts w:ascii="Arial" w:hAnsi="Arial" w:cs="Arial"/>
                <w:highlight w:val="yellow"/>
              </w:rPr>
            </w:pPr>
          </w:p>
        </w:tc>
        <w:tc>
          <w:tcPr>
            <w:tcW w:w="6148" w:type="dxa"/>
            <w:vAlign w:val="center"/>
          </w:tcPr>
          <w:p w14:paraId="71ED6CAC" w14:textId="77777777" w:rsidR="0089365B" w:rsidRPr="00A94784" w:rsidRDefault="0089365B" w:rsidP="005D29E1">
            <w:pPr>
              <w:jc w:val="center"/>
              <w:rPr>
                <w:rFonts w:ascii="Arial" w:hAnsi="Arial" w:cs="Arial"/>
              </w:rPr>
            </w:pPr>
          </w:p>
        </w:tc>
      </w:tr>
      <w:tr w:rsidR="0089365B" w:rsidRPr="00A94784" w14:paraId="672E8A2E" w14:textId="77777777" w:rsidTr="005D29E1">
        <w:tc>
          <w:tcPr>
            <w:tcW w:w="3203" w:type="dxa"/>
            <w:vMerge/>
            <w:vAlign w:val="center"/>
          </w:tcPr>
          <w:p w14:paraId="09A18D72" w14:textId="77777777" w:rsidR="0089365B" w:rsidRPr="00471B13" w:rsidRDefault="0089365B" w:rsidP="005D29E1">
            <w:pPr>
              <w:jc w:val="center"/>
              <w:rPr>
                <w:rFonts w:ascii="Arial" w:hAnsi="Arial" w:cs="Arial"/>
                <w:highlight w:val="yellow"/>
              </w:rPr>
            </w:pPr>
          </w:p>
        </w:tc>
        <w:tc>
          <w:tcPr>
            <w:tcW w:w="6148" w:type="dxa"/>
            <w:vAlign w:val="center"/>
          </w:tcPr>
          <w:p w14:paraId="15BBF83A" w14:textId="77777777" w:rsidR="0089365B" w:rsidRPr="00A94784" w:rsidRDefault="0089365B" w:rsidP="005D29E1">
            <w:pPr>
              <w:jc w:val="center"/>
              <w:rPr>
                <w:rFonts w:ascii="Arial" w:hAnsi="Arial" w:cs="Arial"/>
              </w:rPr>
            </w:pPr>
          </w:p>
        </w:tc>
      </w:tr>
      <w:tr w:rsidR="0089365B" w:rsidRPr="00A94784" w14:paraId="3B080F50" w14:textId="77777777" w:rsidTr="005D29E1">
        <w:tc>
          <w:tcPr>
            <w:tcW w:w="3203" w:type="dxa"/>
            <w:vMerge/>
            <w:vAlign w:val="center"/>
          </w:tcPr>
          <w:p w14:paraId="7F7800FE" w14:textId="77777777" w:rsidR="0089365B" w:rsidRPr="00471B13" w:rsidRDefault="0089365B" w:rsidP="005D29E1">
            <w:pPr>
              <w:jc w:val="center"/>
              <w:rPr>
                <w:rFonts w:ascii="Arial" w:hAnsi="Arial" w:cs="Arial"/>
                <w:highlight w:val="yellow"/>
              </w:rPr>
            </w:pPr>
          </w:p>
        </w:tc>
        <w:tc>
          <w:tcPr>
            <w:tcW w:w="6148" w:type="dxa"/>
            <w:vAlign w:val="center"/>
          </w:tcPr>
          <w:p w14:paraId="39CAFAE6" w14:textId="77777777" w:rsidR="0089365B" w:rsidRPr="00A94784" w:rsidRDefault="0089365B" w:rsidP="005D29E1">
            <w:pPr>
              <w:jc w:val="center"/>
              <w:rPr>
                <w:rFonts w:ascii="Arial" w:hAnsi="Arial" w:cs="Arial"/>
              </w:rPr>
            </w:pPr>
          </w:p>
        </w:tc>
      </w:tr>
      <w:tr w:rsidR="0089365B" w:rsidRPr="00A94784" w14:paraId="4D57DE3B" w14:textId="77777777" w:rsidTr="005D29E1">
        <w:tc>
          <w:tcPr>
            <w:tcW w:w="3203" w:type="dxa"/>
            <w:vMerge/>
            <w:vAlign w:val="center"/>
          </w:tcPr>
          <w:p w14:paraId="3F404E06" w14:textId="77777777" w:rsidR="0089365B" w:rsidRPr="00471B13" w:rsidRDefault="0089365B" w:rsidP="005D29E1">
            <w:pPr>
              <w:jc w:val="center"/>
              <w:rPr>
                <w:rFonts w:ascii="Arial" w:hAnsi="Arial" w:cs="Arial"/>
                <w:highlight w:val="yellow"/>
              </w:rPr>
            </w:pPr>
          </w:p>
        </w:tc>
        <w:tc>
          <w:tcPr>
            <w:tcW w:w="6148" w:type="dxa"/>
            <w:vAlign w:val="center"/>
          </w:tcPr>
          <w:p w14:paraId="20FE0D7B" w14:textId="77777777" w:rsidR="0089365B" w:rsidRPr="00A94784" w:rsidRDefault="0089365B" w:rsidP="005D29E1">
            <w:pPr>
              <w:jc w:val="center"/>
              <w:rPr>
                <w:rFonts w:ascii="Arial" w:hAnsi="Arial" w:cs="Arial"/>
              </w:rPr>
            </w:pPr>
          </w:p>
        </w:tc>
      </w:tr>
      <w:tr w:rsidR="0089365B" w:rsidRPr="00A94784" w14:paraId="122063B8" w14:textId="77777777" w:rsidTr="005D29E1">
        <w:tc>
          <w:tcPr>
            <w:tcW w:w="3203" w:type="dxa"/>
            <w:vMerge/>
            <w:vAlign w:val="center"/>
          </w:tcPr>
          <w:p w14:paraId="3EF56044" w14:textId="77777777" w:rsidR="0089365B" w:rsidRPr="00471B13" w:rsidRDefault="0089365B" w:rsidP="005D29E1">
            <w:pPr>
              <w:jc w:val="center"/>
              <w:rPr>
                <w:rFonts w:ascii="Arial" w:hAnsi="Arial" w:cs="Arial"/>
                <w:highlight w:val="yellow"/>
              </w:rPr>
            </w:pPr>
          </w:p>
        </w:tc>
        <w:tc>
          <w:tcPr>
            <w:tcW w:w="6148" w:type="dxa"/>
            <w:vAlign w:val="center"/>
          </w:tcPr>
          <w:p w14:paraId="667ADA95" w14:textId="77777777" w:rsidR="0089365B" w:rsidRPr="00A94784" w:rsidRDefault="0089365B" w:rsidP="005D29E1">
            <w:pPr>
              <w:jc w:val="center"/>
              <w:rPr>
                <w:rFonts w:ascii="Arial" w:hAnsi="Arial" w:cs="Arial"/>
              </w:rPr>
            </w:pPr>
          </w:p>
        </w:tc>
      </w:tr>
      <w:tr w:rsidR="0089365B" w:rsidRPr="00A94784" w14:paraId="5A1885A8" w14:textId="77777777" w:rsidTr="005D29E1">
        <w:tc>
          <w:tcPr>
            <w:tcW w:w="3203" w:type="dxa"/>
            <w:vMerge/>
            <w:vAlign w:val="center"/>
          </w:tcPr>
          <w:p w14:paraId="7F9E384C" w14:textId="77777777" w:rsidR="0089365B" w:rsidRPr="00471B13" w:rsidRDefault="0089365B" w:rsidP="005D29E1">
            <w:pPr>
              <w:jc w:val="center"/>
              <w:rPr>
                <w:rFonts w:ascii="Arial" w:hAnsi="Arial" w:cs="Arial"/>
                <w:highlight w:val="yellow"/>
              </w:rPr>
            </w:pPr>
          </w:p>
        </w:tc>
        <w:tc>
          <w:tcPr>
            <w:tcW w:w="6148" w:type="dxa"/>
            <w:vAlign w:val="center"/>
          </w:tcPr>
          <w:p w14:paraId="73E2AD1F" w14:textId="77777777" w:rsidR="0089365B" w:rsidRPr="00A94784" w:rsidRDefault="0089365B" w:rsidP="005D29E1">
            <w:pPr>
              <w:jc w:val="center"/>
              <w:rPr>
                <w:rFonts w:ascii="Arial" w:hAnsi="Arial" w:cs="Arial"/>
              </w:rPr>
            </w:pPr>
          </w:p>
        </w:tc>
      </w:tr>
      <w:tr w:rsidR="0089365B" w:rsidRPr="00A94784" w14:paraId="78512F57" w14:textId="77777777" w:rsidTr="005D29E1">
        <w:tc>
          <w:tcPr>
            <w:tcW w:w="3203" w:type="dxa"/>
            <w:vMerge w:val="restart"/>
            <w:vAlign w:val="center"/>
          </w:tcPr>
          <w:p w14:paraId="79CC608F" w14:textId="77777777" w:rsidR="0089365B" w:rsidRPr="00471B13" w:rsidRDefault="0089365B" w:rsidP="005D29E1">
            <w:pPr>
              <w:jc w:val="center"/>
              <w:rPr>
                <w:rFonts w:ascii="Arial" w:hAnsi="Arial" w:cs="Arial"/>
                <w:sz w:val="22"/>
                <w:highlight w:val="yellow"/>
              </w:rPr>
            </w:pPr>
          </w:p>
          <w:p w14:paraId="30A148AF" w14:textId="77777777" w:rsidR="0089365B" w:rsidRPr="004F3202" w:rsidRDefault="0089365B" w:rsidP="005D29E1">
            <w:pPr>
              <w:jc w:val="center"/>
              <w:rPr>
                <w:rFonts w:ascii="Arial" w:hAnsi="Arial" w:cs="Arial"/>
                <w:sz w:val="22"/>
                <w:szCs w:val="22"/>
              </w:rPr>
            </w:pPr>
            <w:r w:rsidRPr="004F3202">
              <w:rPr>
                <w:rFonts w:ascii="Arial" w:hAnsi="Arial" w:cs="Arial"/>
                <w:sz w:val="22"/>
              </w:rPr>
              <w:t>IA.04</w:t>
            </w:r>
          </w:p>
          <w:p w14:paraId="366E296E" w14:textId="77777777" w:rsidR="0089365B" w:rsidRPr="00471B13" w:rsidRDefault="0089365B" w:rsidP="005D29E1">
            <w:pPr>
              <w:jc w:val="center"/>
              <w:rPr>
                <w:rFonts w:ascii="Arial" w:hAnsi="Arial" w:cs="Arial"/>
                <w:highlight w:val="yellow"/>
              </w:rPr>
            </w:pPr>
          </w:p>
        </w:tc>
        <w:tc>
          <w:tcPr>
            <w:tcW w:w="6148" w:type="dxa"/>
            <w:vAlign w:val="center"/>
          </w:tcPr>
          <w:p w14:paraId="3B384238" w14:textId="77777777" w:rsidR="0089365B" w:rsidRPr="00A94784" w:rsidRDefault="0089365B" w:rsidP="005D29E1">
            <w:pPr>
              <w:jc w:val="center"/>
              <w:rPr>
                <w:rFonts w:ascii="Arial" w:hAnsi="Arial" w:cs="Arial"/>
              </w:rPr>
            </w:pPr>
          </w:p>
        </w:tc>
      </w:tr>
      <w:tr w:rsidR="0089365B" w:rsidRPr="00A94784" w14:paraId="21381498" w14:textId="77777777" w:rsidTr="005D29E1">
        <w:tc>
          <w:tcPr>
            <w:tcW w:w="3203" w:type="dxa"/>
            <w:vMerge/>
            <w:vAlign w:val="center"/>
          </w:tcPr>
          <w:p w14:paraId="5D920401" w14:textId="77777777" w:rsidR="0089365B" w:rsidRPr="00E60943" w:rsidRDefault="0089365B" w:rsidP="005D29E1">
            <w:pPr>
              <w:jc w:val="center"/>
              <w:rPr>
                <w:rFonts w:ascii="Arial" w:hAnsi="Arial" w:cs="Arial"/>
              </w:rPr>
            </w:pPr>
          </w:p>
        </w:tc>
        <w:tc>
          <w:tcPr>
            <w:tcW w:w="6148" w:type="dxa"/>
            <w:vAlign w:val="center"/>
          </w:tcPr>
          <w:p w14:paraId="45B08DAE" w14:textId="77777777" w:rsidR="0089365B" w:rsidRPr="00A94784" w:rsidRDefault="0089365B" w:rsidP="005D29E1">
            <w:pPr>
              <w:jc w:val="center"/>
              <w:rPr>
                <w:rFonts w:ascii="Arial" w:hAnsi="Arial" w:cs="Arial"/>
              </w:rPr>
            </w:pPr>
          </w:p>
        </w:tc>
      </w:tr>
      <w:tr w:rsidR="0089365B" w:rsidRPr="00A94784" w14:paraId="5242229C" w14:textId="77777777" w:rsidTr="005D29E1">
        <w:tc>
          <w:tcPr>
            <w:tcW w:w="3203" w:type="dxa"/>
            <w:vMerge/>
            <w:vAlign w:val="center"/>
          </w:tcPr>
          <w:p w14:paraId="7F7AD086" w14:textId="77777777" w:rsidR="0089365B" w:rsidRPr="00E60943" w:rsidRDefault="0089365B" w:rsidP="005D29E1">
            <w:pPr>
              <w:jc w:val="center"/>
              <w:rPr>
                <w:rFonts w:ascii="Arial" w:hAnsi="Arial" w:cs="Arial"/>
              </w:rPr>
            </w:pPr>
          </w:p>
        </w:tc>
        <w:tc>
          <w:tcPr>
            <w:tcW w:w="6148" w:type="dxa"/>
            <w:vAlign w:val="center"/>
          </w:tcPr>
          <w:p w14:paraId="259EA58F" w14:textId="77777777" w:rsidR="0089365B" w:rsidRPr="00A94784" w:rsidRDefault="0089365B" w:rsidP="005D29E1">
            <w:pPr>
              <w:jc w:val="center"/>
              <w:rPr>
                <w:rFonts w:ascii="Arial" w:hAnsi="Arial" w:cs="Arial"/>
              </w:rPr>
            </w:pPr>
          </w:p>
        </w:tc>
      </w:tr>
      <w:tr w:rsidR="0089365B" w:rsidRPr="00A94784" w14:paraId="24176B87" w14:textId="77777777" w:rsidTr="005D29E1">
        <w:tc>
          <w:tcPr>
            <w:tcW w:w="3203" w:type="dxa"/>
            <w:vMerge/>
            <w:vAlign w:val="center"/>
          </w:tcPr>
          <w:p w14:paraId="4E369556" w14:textId="77777777" w:rsidR="0089365B" w:rsidRPr="00E60943" w:rsidRDefault="0089365B" w:rsidP="005D29E1">
            <w:pPr>
              <w:jc w:val="center"/>
              <w:rPr>
                <w:rFonts w:ascii="Arial" w:hAnsi="Arial" w:cs="Arial"/>
              </w:rPr>
            </w:pPr>
          </w:p>
        </w:tc>
        <w:tc>
          <w:tcPr>
            <w:tcW w:w="6148" w:type="dxa"/>
            <w:vAlign w:val="center"/>
          </w:tcPr>
          <w:p w14:paraId="1F0BD5D7" w14:textId="77777777" w:rsidR="0089365B" w:rsidRPr="00A94784" w:rsidRDefault="0089365B" w:rsidP="005D29E1">
            <w:pPr>
              <w:jc w:val="center"/>
              <w:rPr>
                <w:rFonts w:ascii="Arial" w:hAnsi="Arial" w:cs="Arial"/>
              </w:rPr>
            </w:pPr>
          </w:p>
        </w:tc>
      </w:tr>
      <w:tr w:rsidR="0089365B" w:rsidRPr="00A94784" w14:paraId="2B628641" w14:textId="77777777" w:rsidTr="005D29E1">
        <w:tc>
          <w:tcPr>
            <w:tcW w:w="3203" w:type="dxa"/>
            <w:vMerge/>
            <w:vAlign w:val="center"/>
          </w:tcPr>
          <w:p w14:paraId="3184EC64" w14:textId="77777777" w:rsidR="0089365B" w:rsidRPr="00E60943" w:rsidRDefault="0089365B" w:rsidP="005D29E1">
            <w:pPr>
              <w:jc w:val="center"/>
              <w:rPr>
                <w:rFonts w:ascii="Arial" w:hAnsi="Arial" w:cs="Arial"/>
              </w:rPr>
            </w:pPr>
          </w:p>
        </w:tc>
        <w:tc>
          <w:tcPr>
            <w:tcW w:w="6148" w:type="dxa"/>
            <w:vAlign w:val="center"/>
          </w:tcPr>
          <w:p w14:paraId="536D83B5" w14:textId="77777777" w:rsidR="0089365B" w:rsidRPr="00A94784" w:rsidRDefault="0089365B" w:rsidP="005D29E1">
            <w:pPr>
              <w:jc w:val="center"/>
              <w:rPr>
                <w:rFonts w:ascii="Arial" w:hAnsi="Arial" w:cs="Arial"/>
              </w:rPr>
            </w:pPr>
          </w:p>
        </w:tc>
      </w:tr>
      <w:tr w:rsidR="0089365B" w:rsidRPr="00A94784" w14:paraId="363592AA" w14:textId="77777777" w:rsidTr="005D29E1">
        <w:tc>
          <w:tcPr>
            <w:tcW w:w="3203" w:type="dxa"/>
            <w:vMerge/>
            <w:vAlign w:val="center"/>
          </w:tcPr>
          <w:p w14:paraId="7DC53ABC" w14:textId="77777777" w:rsidR="0089365B" w:rsidRPr="00E60943" w:rsidRDefault="0089365B" w:rsidP="005D29E1">
            <w:pPr>
              <w:jc w:val="center"/>
              <w:rPr>
                <w:rFonts w:ascii="Arial" w:hAnsi="Arial" w:cs="Arial"/>
              </w:rPr>
            </w:pPr>
          </w:p>
        </w:tc>
        <w:tc>
          <w:tcPr>
            <w:tcW w:w="6148" w:type="dxa"/>
            <w:vAlign w:val="center"/>
          </w:tcPr>
          <w:p w14:paraId="126B374F" w14:textId="77777777" w:rsidR="0089365B" w:rsidRPr="00A94784" w:rsidRDefault="0089365B" w:rsidP="005D29E1">
            <w:pPr>
              <w:jc w:val="center"/>
              <w:rPr>
                <w:rFonts w:ascii="Arial" w:hAnsi="Arial" w:cs="Arial"/>
              </w:rPr>
            </w:pPr>
          </w:p>
        </w:tc>
      </w:tr>
      <w:bookmarkEnd w:id="5"/>
    </w:tbl>
    <w:p w14:paraId="3C5BBE61" w14:textId="2A00C780" w:rsidR="0089365B" w:rsidRDefault="0089365B" w:rsidP="001F28D4">
      <w:pPr>
        <w:spacing w:after="120"/>
        <w:rPr>
          <w:rFonts w:ascii="Arial" w:hAnsi="Arial" w:cs="Arial"/>
          <w:color w:val="000000"/>
          <w:sz w:val="22"/>
          <w:szCs w:val="22"/>
        </w:rPr>
      </w:pPr>
    </w:p>
    <w:p w14:paraId="7AF249D2" w14:textId="33AFCE2F" w:rsidR="0089365B" w:rsidRDefault="0089365B" w:rsidP="001F28D4">
      <w:pPr>
        <w:spacing w:after="120"/>
        <w:rPr>
          <w:rFonts w:ascii="Arial" w:hAnsi="Arial" w:cs="Arial"/>
          <w:color w:val="000000"/>
          <w:sz w:val="22"/>
          <w:szCs w:val="22"/>
        </w:rPr>
      </w:pPr>
    </w:p>
    <w:p w14:paraId="7A85B690" w14:textId="641C1E96" w:rsidR="0089365B" w:rsidRDefault="0089365B" w:rsidP="001F28D4">
      <w:pPr>
        <w:spacing w:after="120"/>
        <w:rPr>
          <w:rFonts w:ascii="Arial" w:hAnsi="Arial" w:cs="Arial"/>
          <w:color w:val="000000"/>
          <w:sz w:val="22"/>
          <w:szCs w:val="22"/>
        </w:rPr>
      </w:pPr>
    </w:p>
    <w:p w14:paraId="25CE4785" w14:textId="3BF56B01" w:rsidR="0089365B" w:rsidRPr="004F3202" w:rsidRDefault="004F4D84" w:rsidP="001F28D4">
      <w:pPr>
        <w:spacing w:after="120"/>
        <w:rPr>
          <w:rFonts w:ascii="Arial" w:hAnsi="Arial" w:cs="Arial"/>
          <w:b/>
          <w:bCs/>
          <w:sz w:val="22"/>
          <w:szCs w:val="22"/>
        </w:rPr>
      </w:pPr>
      <w:r w:rsidRPr="004F3202">
        <w:rPr>
          <w:rFonts w:ascii="Arial" w:hAnsi="Arial" w:cs="Arial"/>
          <w:b/>
          <w:bCs/>
          <w:sz w:val="22"/>
          <w:szCs w:val="22"/>
        </w:rPr>
        <w:t xml:space="preserve">Tabella Lotto 2 </w:t>
      </w:r>
    </w:p>
    <w:tbl>
      <w:tblPr>
        <w:tblStyle w:val="Grigliatabella"/>
        <w:tblW w:w="9723" w:type="dxa"/>
        <w:tblLook w:val="04A0" w:firstRow="1" w:lastRow="0" w:firstColumn="1" w:lastColumn="0" w:noHBand="0" w:noVBand="1"/>
      </w:tblPr>
      <w:tblGrid>
        <w:gridCol w:w="4856"/>
        <w:gridCol w:w="4867"/>
      </w:tblGrid>
      <w:tr w:rsidR="0027119A" w:rsidRPr="00A94784" w14:paraId="2C0DEA0A" w14:textId="77777777" w:rsidTr="0027119A">
        <w:trPr>
          <w:trHeight w:val="1101"/>
        </w:trPr>
        <w:tc>
          <w:tcPr>
            <w:tcW w:w="4856" w:type="dxa"/>
            <w:shd w:val="clear" w:color="auto" w:fill="C6D9F1" w:themeFill="text2" w:themeFillTint="33"/>
            <w:vAlign w:val="center"/>
          </w:tcPr>
          <w:p w14:paraId="00B8BE21" w14:textId="4EC570DF" w:rsidR="0027119A" w:rsidRPr="00E60943" w:rsidRDefault="0027119A" w:rsidP="007B735B">
            <w:pPr>
              <w:jc w:val="center"/>
              <w:rPr>
                <w:rFonts w:ascii="Arial" w:hAnsi="Arial" w:cs="Arial"/>
                <w:sz w:val="22"/>
                <w:szCs w:val="22"/>
              </w:rPr>
            </w:pPr>
            <w:r w:rsidRPr="00E60943">
              <w:rPr>
                <w:rFonts w:ascii="Arial" w:hAnsi="Arial" w:cs="Arial"/>
                <w:sz w:val="22"/>
                <w:szCs w:val="22"/>
              </w:rPr>
              <w:t xml:space="preserve">Prestazione </w:t>
            </w:r>
            <w:r w:rsidRPr="00B62A40">
              <w:rPr>
                <w:rFonts w:ascii="Arial" w:hAnsi="Arial" w:cs="Arial"/>
                <w:sz w:val="22"/>
                <w:szCs w:val="22"/>
              </w:rPr>
              <w:t xml:space="preserve">principale del servizio di progettazione </w:t>
            </w:r>
            <w:r w:rsidR="007A6B6B" w:rsidRPr="004F3202">
              <w:rPr>
                <w:rFonts w:ascii="Arial" w:hAnsi="Arial" w:cs="Arial"/>
                <w:sz w:val="22"/>
                <w:szCs w:val="22"/>
              </w:rPr>
              <w:t>definitiva/esecutiva</w:t>
            </w:r>
            <w:r w:rsidR="007A6B6B" w:rsidRPr="007A6B6B">
              <w:rPr>
                <w:rFonts w:ascii="Arial" w:hAnsi="Arial" w:cs="Arial"/>
                <w:sz w:val="22"/>
                <w:szCs w:val="22"/>
              </w:rPr>
              <w:t xml:space="preserve"> </w:t>
            </w:r>
            <w:r w:rsidRPr="00B62A40">
              <w:rPr>
                <w:rFonts w:ascii="Arial" w:hAnsi="Arial" w:cs="Arial"/>
                <w:sz w:val="22"/>
                <w:szCs w:val="22"/>
              </w:rPr>
              <w:t>rispetto alla Categoria/Id opere oggetto dell’appalto</w:t>
            </w:r>
            <w:r w:rsidRPr="00E60943">
              <w:rPr>
                <w:rFonts w:ascii="Arial" w:hAnsi="Arial" w:cs="Arial"/>
                <w:sz w:val="22"/>
                <w:szCs w:val="22"/>
              </w:rPr>
              <w:t>.</w:t>
            </w:r>
          </w:p>
        </w:tc>
        <w:tc>
          <w:tcPr>
            <w:tcW w:w="4867" w:type="dxa"/>
            <w:shd w:val="clear" w:color="auto" w:fill="C6D9F1" w:themeFill="text2" w:themeFillTint="33"/>
            <w:vAlign w:val="center"/>
          </w:tcPr>
          <w:p w14:paraId="4A6299C8" w14:textId="77777777" w:rsidR="0027119A" w:rsidRPr="00E60943" w:rsidRDefault="0027119A" w:rsidP="007B735B">
            <w:pPr>
              <w:jc w:val="center"/>
              <w:rPr>
                <w:rFonts w:ascii="Arial" w:hAnsi="Arial" w:cs="Arial"/>
                <w:sz w:val="22"/>
                <w:szCs w:val="22"/>
              </w:rPr>
            </w:pPr>
            <w:r w:rsidRPr="00E60943">
              <w:rPr>
                <w:rFonts w:ascii="Arial" w:hAnsi="Arial" w:cs="Arial"/>
                <w:sz w:val="22"/>
                <w:szCs w:val="22"/>
              </w:rPr>
              <w:t>Denominazione operatore economico:</w:t>
            </w:r>
          </w:p>
          <w:p w14:paraId="43B2646D" w14:textId="77777777" w:rsidR="0027119A" w:rsidRPr="00E60943" w:rsidRDefault="0027119A" w:rsidP="007B735B">
            <w:pPr>
              <w:jc w:val="center"/>
              <w:rPr>
                <w:rFonts w:ascii="Arial" w:hAnsi="Arial" w:cs="Arial"/>
                <w:sz w:val="22"/>
                <w:szCs w:val="22"/>
              </w:rPr>
            </w:pPr>
          </w:p>
        </w:tc>
      </w:tr>
      <w:tr w:rsidR="0027119A" w:rsidRPr="00A94784" w14:paraId="5727558F" w14:textId="77777777" w:rsidTr="0027119A">
        <w:trPr>
          <w:trHeight w:val="235"/>
        </w:trPr>
        <w:tc>
          <w:tcPr>
            <w:tcW w:w="4856" w:type="dxa"/>
            <w:vMerge w:val="restart"/>
            <w:vAlign w:val="center"/>
          </w:tcPr>
          <w:p w14:paraId="2CD85747" w14:textId="77777777" w:rsidR="0027119A" w:rsidRDefault="0027119A" w:rsidP="007B735B">
            <w:pPr>
              <w:jc w:val="center"/>
              <w:rPr>
                <w:rFonts w:ascii="Arial" w:hAnsi="Arial" w:cs="Arial"/>
                <w:sz w:val="22"/>
                <w:szCs w:val="22"/>
              </w:rPr>
            </w:pPr>
          </w:p>
          <w:p w14:paraId="029909E0" w14:textId="5B24CD4C" w:rsidR="0027119A" w:rsidRPr="00233678" w:rsidRDefault="0027119A" w:rsidP="007B735B">
            <w:pPr>
              <w:jc w:val="center"/>
              <w:rPr>
                <w:rFonts w:ascii="Arial" w:hAnsi="Arial" w:cs="Arial"/>
                <w:sz w:val="22"/>
                <w:szCs w:val="22"/>
              </w:rPr>
            </w:pPr>
            <w:r w:rsidRPr="004F3202">
              <w:rPr>
                <w:rFonts w:ascii="Arial" w:hAnsi="Arial" w:cs="Arial"/>
                <w:sz w:val="22"/>
                <w:szCs w:val="22"/>
              </w:rPr>
              <w:t>E.</w:t>
            </w:r>
            <w:r w:rsidR="00BB0F83" w:rsidRPr="004F3202">
              <w:rPr>
                <w:rFonts w:ascii="Arial" w:hAnsi="Arial" w:cs="Arial"/>
                <w:sz w:val="22"/>
                <w:szCs w:val="22"/>
              </w:rPr>
              <w:t>2</w:t>
            </w:r>
            <w:r w:rsidR="009B12FE" w:rsidRPr="004F3202">
              <w:rPr>
                <w:rFonts w:ascii="Arial" w:hAnsi="Arial" w:cs="Arial"/>
                <w:sz w:val="22"/>
                <w:szCs w:val="22"/>
              </w:rPr>
              <w:t>2</w:t>
            </w:r>
          </w:p>
          <w:p w14:paraId="441C8A00" w14:textId="77777777" w:rsidR="0027119A" w:rsidRPr="00A94784" w:rsidRDefault="0027119A" w:rsidP="007B735B">
            <w:pPr>
              <w:rPr>
                <w:rFonts w:ascii="Arial" w:hAnsi="Arial" w:cs="Arial"/>
              </w:rPr>
            </w:pPr>
          </w:p>
        </w:tc>
        <w:tc>
          <w:tcPr>
            <w:tcW w:w="4867" w:type="dxa"/>
          </w:tcPr>
          <w:p w14:paraId="15E7019D" w14:textId="77777777" w:rsidR="0027119A" w:rsidRPr="00A94784" w:rsidRDefault="0027119A" w:rsidP="007B735B">
            <w:pPr>
              <w:rPr>
                <w:rFonts w:ascii="Arial" w:hAnsi="Arial" w:cs="Arial"/>
              </w:rPr>
            </w:pPr>
          </w:p>
        </w:tc>
      </w:tr>
      <w:tr w:rsidR="0027119A" w:rsidRPr="00A94784" w14:paraId="7E93588F" w14:textId="77777777" w:rsidTr="0027119A">
        <w:trPr>
          <w:trHeight w:val="249"/>
        </w:trPr>
        <w:tc>
          <w:tcPr>
            <w:tcW w:w="4856" w:type="dxa"/>
            <w:vMerge/>
          </w:tcPr>
          <w:p w14:paraId="1B0A3AD9" w14:textId="77777777" w:rsidR="0027119A" w:rsidRPr="00A94784" w:rsidRDefault="0027119A" w:rsidP="007B735B">
            <w:pPr>
              <w:rPr>
                <w:rFonts w:ascii="Arial" w:hAnsi="Arial" w:cs="Arial"/>
              </w:rPr>
            </w:pPr>
          </w:p>
        </w:tc>
        <w:tc>
          <w:tcPr>
            <w:tcW w:w="4867" w:type="dxa"/>
          </w:tcPr>
          <w:p w14:paraId="72805FE2" w14:textId="77777777" w:rsidR="0027119A" w:rsidRPr="00A94784" w:rsidRDefault="0027119A" w:rsidP="007B735B">
            <w:pPr>
              <w:rPr>
                <w:rFonts w:ascii="Arial" w:hAnsi="Arial" w:cs="Arial"/>
              </w:rPr>
            </w:pPr>
          </w:p>
        </w:tc>
      </w:tr>
      <w:tr w:rsidR="0027119A" w:rsidRPr="00A94784" w14:paraId="06EF08D6" w14:textId="77777777" w:rsidTr="0027119A">
        <w:trPr>
          <w:trHeight w:val="249"/>
        </w:trPr>
        <w:tc>
          <w:tcPr>
            <w:tcW w:w="4856" w:type="dxa"/>
            <w:vMerge/>
          </w:tcPr>
          <w:p w14:paraId="75B96147" w14:textId="77777777" w:rsidR="0027119A" w:rsidRPr="00A94784" w:rsidRDefault="0027119A" w:rsidP="007B735B">
            <w:pPr>
              <w:rPr>
                <w:rFonts w:ascii="Arial" w:hAnsi="Arial" w:cs="Arial"/>
              </w:rPr>
            </w:pPr>
          </w:p>
        </w:tc>
        <w:tc>
          <w:tcPr>
            <w:tcW w:w="4867" w:type="dxa"/>
          </w:tcPr>
          <w:p w14:paraId="63D5E065" w14:textId="77777777" w:rsidR="0027119A" w:rsidRPr="00A94784" w:rsidRDefault="0027119A" w:rsidP="007B735B">
            <w:pPr>
              <w:rPr>
                <w:rFonts w:ascii="Arial" w:hAnsi="Arial" w:cs="Arial"/>
              </w:rPr>
            </w:pPr>
          </w:p>
        </w:tc>
      </w:tr>
      <w:tr w:rsidR="0027119A" w:rsidRPr="00A94784" w14:paraId="3AC072D2" w14:textId="77777777" w:rsidTr="0027119A">
        <w:trPr>
          <w:trHeight w:val="249"/>
        </w:trPr>
        <w:tc>
          <w:tcPr>
            <w:tcW w:w="4856" w:type="dxa"/>
            <w:vMerge/>
          </w:tcPr>
          <w:p w14:paraId="1B32C0DA" w14:textId="77777777" w:rsidR="0027119A" w:rsidRPr="00A94784" w:rsidRDefault="0027119A" w:rsidP="007B735B">
            <w:pPr>
              <w:rPr>
                <w:rFonts w:ascii="Arial" w:hAnsi="Arial" w:cs="Arial"/>
              </w:rPr>
            </w:pPr>
          </w:p>
        </w:tc>
        <w:tc>
          <w:tcPr>
            <w:tcW w:w="4867" w:type="dxa"/>
          </w:tcPr>
          <w:p w14:paraId="051D2D23" w14:textId="77777777" w:rsidR="0027119A" w:rsidRPr="00A94784" w:rsidRDefault="0027119A" w:rsidP="007B735B">
            <w:pPr>
              <w:rPr>
                <w:rFonts w:ascii="Arial" w:hAnsi="Arial" w:cs="Arial"/>
              </w:rPr>
            </w:pPr>
          </w:p>
        </w:tc>
      </w:tr>
      <w:tr w:rsidR="0027119A" w:rsidRPr="00A94784" w14:paraId="1E97A4DB" w14:textId="77777777" w:rsidTr="0027119A">
        <w:trPr>
          <w:trHeight w:val="249"/>
        </w:trPr>
        <w:tc>
          <w:tcPr>
            <w:tcW w:w="4856" w:type="dxa"/>
            <w:vMerge/>
          </w:tcPr>
          <w:p w14:paraId="0401AC19" w14:textId="77777777" w:rsidR="0027119A" w:rsidRPr="00A94784" w:rsidRDefault="0027119A" w:rsidP="007B735B">
            <w:pPr>
              <w:rPr>
                <w:rFonts w:ascii="Arial" w:hAnsi="Arial" w:cs="Arial"/>
              </w:rPr>
            </w:pPr>
          </w:p>
        </w:tc>
        <w:tc>
          <w:tcPr>
            <w:tcW w:w="4867" w:type="dxa"/>
          </w:tcPr>
          <w:p w14:paraId="4F33EB56" w14:textId="77777777" w:rsidR="0027119A" w:rsidRPr="00A94784" w:rsidRDefault="0027119A" w:rsidP="007B735B">
            <w:pPr>
              <w:rPr>
                <w:rFonts w:ascii="Arial" w:hAnsi="Arial" w:cs="Arial"/>
              </w:rPr>
            </w:pPr>
          </w:p>
        </w:tc>
      </w:tr>
      <w:tr w:rsidR="0027119A" w:rsidRPr="00A94784" w14:paraId="51883D91" w14:textId="77777777" w:rsidTr="0027119A">
        <w:trPr>
          <w:trHeight w:val="249"/>
        </w:trPr>
        <w:tc>
          <w:tcPr>
            <w:tcW w:w="4856" w:type="dxa"/>
            <w:vMerge/>
          </w:tcPr>
          <w:p w14:paraId="3A9C23AD" w14:textId="77777777" w:rsidR="0027119A" w:rsidRPr="00A94784" w:rsidRDefault="0027119A" w:rsidP="007B735B">
            <w:pPr>
              <w:rPr>
                <w:rFonts w:ascii="Arial" w:hAnsi="Arial" w:cs="Arial"/>
              </w:rPr>
            </w:pPr>
          </w:p>
        </w:tc>
        <w:tc>
          <w:tcPr>
            <w:tcW w:w="4867" w:type="dxa"/>
          </w:tcPr>
          <w:p w14:paraId="13116D95" w14:textId="77777777" w:rsidR="0027119A" w:rsidRPr="00A94784" w:rsidRDefault="0027119A" w:rsidP="007B735B">
            <w:pPr>
              <w:rPr>
                <w:rFonts w:ascii="Arial" w:hAnsi="Arial" w:cs="Arial"/>
              </w:rPr>
            </w:pPr>
          </w:p>
        </w:tc>
      </w:tr>
      <w:tr w:rsidR="0027119A" w:rsidRPr="00A94784" w14:paraId="6CA9ED39" w14:textId="77777777" w:rsidTr="0027119A">
        <w:trPr>
          <w:trHeight w:val="249"/>
        </w:trPr>
        <w:tc>
          <w:tcPr>
            <w:tcW w:w="4856" w:type="dxa"/>
            <w:vMerge/>
          </w:tcPr>
          <w:p w14:paraId="72AED471" w14:textId="77777777" w:rsidR="0027119A" w:rsidRPr="00A94784" w:rsidRDefault="0027119A" w:rsidP="007B735B">
            <w:pPr>
              <w:rPr>
                <w:rFonts w:ascii="Arial" w:hAnsi="Arial" w:cs="Arial"/>
              </w:rPr>
            </w:pPr>
          </w:p>
        </w:tc>
        <w:tc>
          <w:tcPr>
            <w:tcW w:w="4867" w:type="dxa"/>
          </w:tcPr>
          <w:p w14:paraId="3818DB0D" w14:textId="77777777" w:rsidR="0027119A" w:rsidRPr="00A94784" w:rsidRDefault="0027119A" w:rsidP="007B735B">
            <w:pPr>
              <w:rPr>
                <w:rFonts w:ascii="Arial" w:hAnsi="Arial" w:cs="Arial"/>
              </w:rPr>
            </w:pPr>
          </w:p>
        </w:tc>
      </w:tr>
      <w:tr w:rsidR="0027119A" w:rsidRPr="00A94784" w14:paraId="3BC49198" w14:textId="77777777" w:rsidTr="0027119A">
        <w:trPr>
          <w:trHeight w:val="249"/>
        </w:trPr>
        <w:tc>
          <w:tcPr>
            <w:tcW w:w="4856" w:type="dxa"/>
            <w:vMerge/>
          </w:tcPr>
          <w:p w14:paraId="4DFE9260" w14:textId="77777777" w:rsidR="0027119A" w:rsidRPr="00A94784" w:rsidRDefault="0027119A" w:rsidP="007B735B">
            <w:pPr>
              <w:rPr>
                <w:rFonts w:ascii="Arial" w:hAnsi="Arial" w:cs="Arial"/>
              </w:rPr>
            </w:pPr>
          </w:p>
        </w:tc>
        <w:tc>
          <w:tcPr>
            <w:tcW w:w="4867" w:type="dxa"/>
          </w:tcPr>
          <w:p w14:paraId="3A4251A7" w14:textId="77777777" w:rsidR="0027119A" w:rsidRPr="00A94784" w:rsidRDefault="0027119A" w:rsidP="007B735B">
            <w:pPr>
              <w:rPr>
                <w:rFonts w:ascii="Arial" w:hAnsi="Arial" w:cs="Arial"/>
              </w:rPr>
            </w:pPr>
          </w:p>
        </w:tc>
      </w:tr>
    </w:tbl>
    <w:p w14:paraId="7F1252C6" w14:textId="77777777" w:rsidR="00E87B1B" w:rsidRPr="00A94784" w:rsidRDefault="00E87B1B" w:rsidP="00E87B1B">
      <w:pPr>
        <w:pStyle w:val="Paragrafoelenco"/>
        <w:rPr>
          <w:rFonts w:ascii="Arial" w:hAnsi="Arial" w:cs="Arial"/>
        </w:rPr>
      </w:pPr>
    </w:p>
    <w:tbl>
      <w:tblPr>
        <w:tblStyle w:val="Grigliatabella"/>
        <w:tblW w:w="9776" w:type="dxa"/>
        <w:tblLook w:val="04A0" w:firstRow="1" w:lastRow="0" w:firstColumn="1" w:lastColumn="0" w:noHBand="0" w:noVBand="1"/>
      </w:tblPr>
      <w:tblGrid>
        <w:gridCol w:w="3203"/>
        <w:gridCol w:w="6573"/>
      </w:tblGrid>
      <w:tr w:rsidR="0027119A" w:rsidRPr="00A94784" w14:paraId="6F3F7E12" w14:textId="77777777" w:rsidTr="0027119A">
        <w:tc>
          <w:tcPr>
            <w:tcW w:w="3203" w:type="dxa"/>
            <w:shd w:val="clear" w:color="auto" w:fill="C6D9F1" w:themeFill="text2" w:themeFillTint="33"/>
            <w:vAlign w:val="center"/>
          </w:tcPr>
          <w:p w14:paraId="7CFE7EF8" w14:textId="77777777" w:rsidR="0027119A" w:rsidRPr="00E60943" w:rsidRDefault="0027119A" w:rsidP="007B735B">
            <w:pPr>
              <w:jc w:val="center"/>
              <w:rPr>
                <w:rFonts w:ascii="Arial" w:hAnsi="Arial" w:cs="Arial"/>
                <w:sz w:val="22"/>
                <w:szCs w:val="22"/>
              </w:rPr>
            </w:pPr>
          </w:p>
          <w:p w14:paraId="1EB4DD45" w14:textId="7F264985" w:rsidR="0027119A" w:rsidRPr="006E54BB" w:rsidRDefault="0027119A" w:rsidP="00C35FF4">
            <w:pPr>
              <w:jc w:val="center"/>
              <w:rPr>
                <w:rFonts w:ascii="Arial" w:hAnsi="Arial" w:cs="Arial"/>
                <w:sz w:val="22"/>
                <w:szCs w:val="22"/>
              </w:rPr>
            </w:pPr>
            <w:r w:rsidRPr="006E54BB">
              <w:rPr>
                <w:rFonts w:ascii="Arial" w:hAnsi="Arial" w:cs="Arial"/>
                <w:sz w:val="22"/>
                <w:szCs w:val="22"/>
              </w:rPr>
              <w:t xml:space="preserve">Prestazione secondaria del servizio di progettazione </w:t>
            </w:r>
            <w:r w:rsidR="00CF6AC4" w:rsidRPr="004F3202">
              <w:rPr>
                <w:rFonts w:ascii="Arial" w:hAnsi="Arial" w:cs="Arial"/>
                <w:sz w:val="22"/>
                <w:szCs w:val="22"/>
              </w:rPr>
              <w:t>definitiva/</w:t>
            </w:r>
            <w:r w:rsidRPr="004F3202">
              <w:rPr>
                <w:rFonts w:ascii="Arial" w:hAnsi="Arial" w:cs="Arial"/>
                <w:sz w:val="22"/>
                <w:szCs w:val="22"/>
              </w:rPr>
              <w:t>esecutiva</w:t>
            </w:r>
            <w:r w:rsidRPr="006E54BB">
              <w:rPr>
                <w:rFonts w:ascii="Arial" w:hAnsi="Arial" w:cs="Arial"/>
                <w:sz w:val="22"/>
                <w:szCs w:val="22"/>
              </w:rPr>
              <w:t xml:space="preserve"> rispetto alla Categoria/Id opere oggetto dell’appalto.</w:t>
            </w:r>
          </w:p>
          <w:p w14:paraId="78AC169C" w14:textId="77777777" w:rsidR="0027119A" w:rsidRPr="00E60943" w:rsidRDefault="0027119A" w:rsidP="007B735B">
            <w:pPr>
              <w:jc w:val="center"/>
              <w:rPr>
                <w:rFonts w:ascii="Arial" w:hAnsi="Arial" w:cs="Arial"/>
                <w:sz w:val="22"/>
                <w:szCs w:val="22"/>
              </w:rPr>
            </w:pPr>
          </w:p>
        </w:tc>
        <w:tc>
          <w:tcPr>
            <w:tcW w:w="6573" w:type="dxa"/>
            <w:shd w:val="clear" w:color="auto" w:fill="C6D9F1" w:themeFill="text2" w:themeFillTint="33"/>
            <w:vAlign w:val="center"/>
          </w:tcPr>
          <w:p w14:paraId="7CEC5BF3" w14:textId="77777777" w:rsidR="0027119A" w:rsidRPr="00E60943" w:rsidRDefault="0027119A" w:rsidP="007B735B">
            <w:pPr>
              <w:jc w:val="center"/>
              <w:rPr>
                <w:rFonts w:ascii="Arial" w:hAnsi="Arial" w:cs="Arial"/>
                <w:sz w:val="22"/>
                <w:szCs w:val="22"/>
              </w:rPr>
            </w:pPr>
            <w:r w:rsidRPr="00E60943">
              <w:rPr>
                <w:rFonts w:ascii="Arial" w:hAnsi="Arial" w:cs="Arial"/>
                <w:sz w:val="22"/>
                <w:szCs w:val="22"/>
              </w:rPr>
              <w:t>Denominazione operatore economico:</w:t>
            </w:r>
          </w:p>
          <w:p w14:paraId="12906E18" w14:textId="77777777" w:rsidR="0027119A" w:rsidRPr="00E60943" w:rsidRDefault="0027119A" w:rsidP="007B735B">
            <w:pPr>
              <w:jc w:val="center"/>
              <w:rPr>
                <w:rFonts w:ascii="Arial" w:hAnsi="Arial" w:cs="Arial"/>
                <w:sz w:val="22"/>
                <w:szCs w:val="22"/>
              </w:rPr>
            </w:pPr>
          </w:p>
        </w:tc>
      </w:tr>
      <w:tr w:rsidR="0027119A" w:rsidRPr="00A94784" w14:paraId="7DC1E55C" w14:textId="77777777" w:rsidTr="0027119A">
        <w:tc>
          <w:tcPr>
            <w:tcW w:w="3203" w:type="dxa"/>
            <w:vMerge w:val="restart"/>
            <w:vAlign w:val="center"/>
          </w:tcPr>
          <w:p w14:paraId="71D4693A" w14:textId="77777777" w:rsidR="0027119A" w:rsidRPr="00BB0F83" w:rsidRDefault="0027119A" w:rsidP="007B735B">
            <w:pPr>
              <w:jc w:val="center"/>
              <w:rPr>
                <w:rFonts w:ascii="Arial" w:hAnsi="Arial" w:cs="Arial"/>
                <w:sz w:val="22"/>
                <w:highlight w:val="yellow"/>
              </w:rPr>
            </w:pPr>
          </w:p>
          <w:p w14:paraId="7CD5DD76" w14:textId="7723758D" w:rsidR="0027119A" w:rsidRPr="004F3202" w:rsidRDefault="0027119A" w:rsidP="007B735B">
            <w:pPr>
              <w:jc w:val="center"/>
              <w:rPr>
                <w:rFonts w:ascii="Arial" w:hAnsi="Arial" w:cs="Arial"/>
                <w:sz w:val="22"/>
              </w:rPr>
            </w:pPr>
            <w:r w:rsidRPr="004F3202">
              <w:rPr>
                <w:rFonts w:ascii="Arial" w:hAnsi="Arial" w:cs="Arial"/>
                <w:sz w:val="22"/>
              </w:rPr>
              <w:t>S.0</w:t>
            </w:r>
            <w:r w:rsidR="00BB0F83" w:rsidRPr="004F3202">
              <w:rPr>
                <w:rFonts w:ascii="Arial" w:hAnsi="Arial" w:cs="Arial"/>
                <w:sz w:val="22"/>
              </w:rPr>
              <w:t>4</w:t>
            </w:r>
          </w:p>
          <w:p w14:paraId="339E00C3" w14:textId="77777777" w:rsidR="0027119A" w:rsidRPr="00BB0F83" w:rsidRDefault="0027119A" w:rsidP="007B735B">
            <w:pPr>
              <w:jc w:val="center"/>
              <w:rPr>
                <w:rFonts w:ascii="Arial" w:hAnsi="Arial" w:cs="Arial"/>
                <w:highlight w:val="yellow"/>
              </w:rPr>
            </w:pPr>
          </w:p>
        </w:tc>
        <w:tc>
          <w:tcPr>
            <w:tcW w:w="6573" w:type="dxa"/>
            <w:vAlign w:val="center"/>
          </w:tcPr>
          <w:p w14:paraId="4F900D49" w14:textId="77777777" w:rsidR="0027119A" w:rsidRPr="00A94784" w:rsidRDefault="0027119A" w:rsidP="007B735B">
            <w:pPr>
              <w:jc w:val="center"/>
              <w:rPr>
                <w:rFonts w:ascii="Arial" w:hAnsi="Arial" w:cs="Arial"/>
              </w:rPr>
            </w:pPr>
          </w:p>
        </w:tc>
      </w:tr>
      <w:tr w:rsidR="0027119A" w:rsidRPr="00A94784" w14:paraId="3EA2301E" w14:textId="77777777" w:rsidTr="0027119A">
        <w:tc>
          <w:tcPr>
            <w:tcW w:w="3203" w:type="dxa"/>
            <w:vMerge/>
            <w:vAlign w:val="center"/>
          </w:tcPr>
          <w:p w14:paraId="1288FA67" w14:textId="77777777" w:rsidR="0027119A" w:rsidRPr="00BB0F83" w:rsidRDefault="0027119A" w:rsidP="007B735B">
            <w:pPr>
              <w:jc w:val="center"/>
              <w:rPr>
                <w:rFonts w:ascii="Arial" w:hAnsi="Arial" w:cs="Arial"/>
                <w:highlight w:val="yellow"/>
              </w:rPr>
            </w:pPr>
          </w:p>
        </w:tc>
        <w:tc>
          <w:tcPr>
            <w:tcW w:w="6573" w:type="dxa"/>
            <w:vAlign w:val="center"/>
          </w:tcPr>
          <w:p w14:paraId="2BFAFE30" w14:textId="77777777" w:rsidR="0027119A" w:rsidRPr="00A94784" w:rsidRDefault="0027119A" w:rsidP="007B735B">
            <w:pPr>
              <w:jc w:val="center"/>
              <w:rPr>
                <w:rFonts w:ascii="Arial" w:hAnsi="Arial" w:cs="Arial"/>
              </w:rPr>
            </w:pPr>
          </w:p>
        </w:tc>
      </w:tr>
      <w:tr w:rsidR="0027119A" w:rsidRPr="00A94784" w14:paraId="3357F5A2" w14:textId="77777777" w:rsidTr="0027119A">
        <w:tc>
          <w:tcPr>
            <w:tcW w:w="3203" w:type="dxa"/>
            <w:vMerge/>
            <w:vAlign w:val="center"/>
          </w:tcPr>
          <w:p w14:paraId="6F1CC537" w14:textId="77777777" w:rsidR="0027119A" w:rsidRPr="00BB0F83" w:rsidRDefault="0027119A" w:rsidP="007B735B">
            <w:pPr>
              <w:jc w:val="center"/>
              <w:rPr>
                <w:rFonts w:ascii="Arial" w:hAnsi="Arial" w:cs="Arial"/>
                <w:highlight w:val="yellow"/>
              </w:rPr>
            </w:pPr>
          </w:p>
        </w:tc>
        <w:tc>
          <w:tcPr>
            <w:tcW w:w="6573" w:type="dxa"/>
            <w:vAlign w:val="center"/>
          </w:tcPr>
          <w:p w14:paraId="3DC6B269" w14:textId="77777777" w:rsidR="0027119A" w:rsidRPr="00A94784" w:rsidRDefault="0027119A" w:rsidP="007B735B">
            <w:pPr>
              <w:jc w:val="center"/>
              <w:rPr>
                <w:rFonts w:ascii="Arial" w:hAnsi="Arial" w:cs="Arial"/>
              </w:rPr>
            </w:pPr>
          </w:p>
        </w:tc>
      </w:tr>
      <w:tr w:rsidR="0027119A" w:rsidRPr="00A94784" w14:paraId="7D447B6D" w14:textId="77777777" w:rsidTr="0027119A">
        <w:tc>
          <w:tcPr>
            <w:tcW w:w="3203" w:type="dxa"/>
            <w:vMerge/>
            <w:vAlign w:val="center"/>
          </w:tcPr>
          <w:p w14:paraId="50771B8C" w14:textId="77777777" w:rsidR="0027119A" w:rsidRPr="00BB0F83" w:rsidRDefault="0027119A" w:rsidP="007B735B">
            <w:pPr>
              <w:jc w:val="center"/>
              <w:rPr>
                <w:rFonts w:ascii="Arial" w:hAnsi="Arial" w:cs="Arial"/>
                <w:highlight w:val="yellow"/>
              </w:rPr>
            </w:pPr>
          </w:p>
        </w:tc>
        <w:tc>
          <w:tcPr>
            <w:tcW w:w="6573" w:type="dxa"/>
            <w:vAlign w:val="center"/>
          </w:tcPr>
          <w:p w14:paraId="04689F95" w14:textId="77777777" w:rsidR="0027119A" w:rsidRPr="00A94784" w:rsidRDefault="0027119A" w:rsidP="007B735B">
            <w:pPr>
              <w:jc w:val="center"/>
              <w:rPr>
                <w:rFonts w:ascii="Arial" w:hAnsi="Arial" w:cs="Arial"/>
              </w:rPr>
            </w:pPr>
          </w:p>
        </w:tc>
      </w:tr>
      <w:tr w:rsidR="0027119A" w:rsidRPr="00A94784" w14:paraId="4BDC961F" w14:textId="77777777" w:rsidTr="0027119A">
        <w:tc>
          <w:tcPr>
            <w:tcW w:w="3203" w:type="dxa"/>
            <w:vMerge/>
            <w:vAlign w:val="center"/>
          </w:tcPr>
          <w:p w14:paraId="47400AF2" w14:textId="77777777" w:rsidR="0027119A" w:rsidRPr="00BB0F83" w:rsidRDefault="0027119A" w:rsidP="007B735B">
            <w:pPr>
              <w:jc w:val="center"/>
              <w:rPr>
                <w:rFonts w:ascii="Arial" w:hAnsi="Arial" w:cs="Arial"/>
                <w:highlight w:val="yellow"/>
              </w:rPr>
            </w:pPr>
          </w:p>
        </w:tc>
        <w:tc>
          <w:tcPr>
            <w:tcW w:w="6573" w:type="dxa"/>
            <w:vAlign w:val="center"/>
          </w:tcPr>
          <w:p w14:paraId="7EF0B39C" w14:textId="77777777" w:rsidR="0027119A" w:rsidRPr="00A94784" w:rsidRDefault="0027119A" w:rsidP="007B735B">
            <w:pPr>
              <w:jc w:val="center"/>
              <w:rPr>
                <w:rFonts w:ascii="Arial" w:hAnsi="Arial" w:cs="Arial"/>
              </w:rPr>
            </w:pPr>
          </w:p>
        </w:tc>
      </w:tr>
      <w:tr w:rsidR="0027119A" w:rsidRPr="00A94784" w14:paraId="38924946" w14:textId="77777777" w:rsidTr="0027119A">
        <w:tc>
          <w:tcPr>
            <w:tcW w:w="3203" w:type="dxa"/>
            <w:vMerge/>
            <w:vAlign w:val="center"/>
          </w:tcPr>
          <w:p w14:paraId="68780198" w14:textId="77777777" w:rsidR="0027119A" w:rsidRPr="00BB0F83" w:rsidRDefault="0027119A" w:rsidP="007B735B">
            <w:pPr>
              <w:jc w:val="center"/>
              <w:rPr>
                <w:rFonts w:ascii="Arial" w:hAnsi="Arial" w:cs="Arial"/>
                <w:highlight w:val="yellow"/>
              </w:rPr>
            </w:pPr>
          </w:p>
        </w:tc>
        <w:tc>
          <w:tcPr>
            <w:tcW w:w="6573" w:type="dxa"/>
            <w:vAlign w:val="center"/>
          </w:tcPr>
          <w:p w14:paraId="5EE2185B" w14:textId="77777777" w:rsidR="0027119A" w:rsidRPr="00A94784" w:rsidRDefault="0027119A" w:rsidP="007B735B">
            <w:pPr>
              <w:jc w:val="center"/>
              <w:rPr>
                <w:rFonts w:ascii="Arial" w:hAnsi="Arial" w:cs="Arial"/>
              </w:rPr>
            </w:pPr>
          </w:p>
        </w:tc>
      </w:tr>
      <w:tr w:rsidR="0027119A" w:rsidRPr="00A94784" w14:paraId="541E46E5" w14:textId="77777777" w:rsidTr="0027119A">
        <w:tc>
          <w:tcPr>
            <w:tcW w:w="3203" w:type="dxa"/>
            <w:vMerge w:val="restart"/>
            <w:vAlign w:val="center"/>
          </w:tcPr>
          <w:p w14:paraId="5F11E110" w14:textId="77777777" w:rsidR="0027119A" w:rsidRPr="00BB0F83" w:rsidRDefault="0027119A" w:rsidP="007B735B">
            <w:pPr>
              <w:jc w:val="center"/>
              <w:rPr>
                <w:rFonts w:ascii="Arial" w:hAnsi="Arial" w:cs="Arial"/>
                <w:sz w:val="22"/>
                <w:highlight w:val="yellow"/>
              </w:rPr>
            </w:pPr>
          </w:p>
          <w:p w14:paraId="4BF40C76" w14:textId="363DF4E7" w:rsidR="0027119A" w:rsidRPr="004F3202" w:rsidRDefault="00BB0F83" w:rsidP="007B735B">
            <w:pPr>
              <w:jc w:val="center"/>
              <w:rPr>
                <w:rFonts w:ascii="Arial" w:hAnsi="Arial" w:cs="Arial"/>
                <w:sz w:val="22"/>
                <w:szCs w:val="22"/>
              </w:rPr>
            </w:pPr>
            <w:r w:rsidRPr="004F3202">
              <w:rPr>
                <w:rFonts w:ascii="Arial" w:hAnsi="Arial" w:cs="Arial"/>
                <w:sz w:val="22"/>
              </w:rPr>
              <w:t>IA.01</w:t>
            </w:r>
          </w:p>
          <w:p w14:paraId="6C8EE90D" w14:textId="77777777" w:rsidR="0027119A" w:rsidRPr="00BB0F83" w:rsidRDefault="0027119A" w:rsidP="007B735B">
            <w:pPr>
              <w:jc w:val="center"/>
              <w:rPr>
                <w:rFonts w:ascii="Arial" w:hAnsi="Arial" w:cs="Arial"/>
                <w:highlight w:val="yellow"/>
              </w:rPr>
            </w:pPr>
          </w:p>
        </w:tc>
        <w:tc>
          <w:tcPr>
            <w:tcW w:w="6573" w:type="dxa"/>
            <w:vAlign w:val="center"/>
          </w:tcPr>
          <w:p w14:paraId="418F7DED" w14:textId="77777777" w:rsidR="0027119A" w:rsidRPr="00A94784" w:rsidRDefault="0027119A" w:rsidP="007B735B">
            <w:pPr>
              <w:jc w:val="center"/>
              <w:rPr>
                <w:rFonts w:ascii="Arial" w:hAnsi="Arial" w:cs="Arial"/>
              </w:rPr>
            </w:pPr>
          </w:p>
        </w:tc>
      </w:tr>
      <w:tr w:rsidR="0027119A" w:rsidRPr="00A94784" w14:paraId="3349F8CB" w14:textId="77777777" w:rsidTr="0027119A">
        <w:tc>
          <w:tcPr>
            <w:tcW w:w="3203" w:type="dxa"/>
            <w:vMerge/>
            <w:vAlign w:val="center"/>
          </w:tcPr>
          <w:p w14:paraId="2892A4DF" w14:textId="77777777" w:rsidR="0027119A" w:rsidRPr="00BB0F83" w:rsidRDefault="0027119A" w:rsidP="007B735B">
            <w:pPr>
              <w:jc w:val="center"/>
              <w:rPr>
                <w:rFonts w:ascii="Arial" w:hAnsi="Arial" w:cs="Arial"/>
                <w:highlight w:val="yellow"/>
              </w:rPr>
            </w:pPr>
          </w:p>
        </w:tc>
        <w:tc>
          <w:tcPr>
            <w:tcW w:w="6573" w:type="dxa"/>
            <w:vAlign w:val="center"/>
          </w:tcPr>
          <w:p w14:paraId="1CCBC526" w14:textId="77777777" w:rsidR="0027119A" w:rsidRPr="00A94784" w:rsidRDefault="0027119A" w:rsidP="007B735B">
            <w:pPr>
              <w:jc w:val="center"/>
              <w:rPr>
                <w:rFonts w:ascii="Arial" w:hAnsi="Arial" w:cs="Arial"/>
              </w:rPr>
            </w:pPr>
          </w:p>
        </w:tc>
      </w:tr>
      <w:tr w:rsidR="0027119A" w:rsidRPr="00A94784" w14:paraId="0ADCECEA" w14:textId="77777777" w:rsidTr="0027119A">
        <w:tc>
          <w:tcPr>
            <w:tcW w:w="3203" w:type="dxa"/>
            <w:vMerge/>
            <w:vAlign w:val="center"/>
          </w:tcPr>
          <w:p w14:paraId="37DA6288" w14:textId="77777777" w:rsidR="0027119A" w:rsidRPr="00BB0F83" w:rsidRDefault="0027119A" w:rsidP="007B735B">
            <w:pPr>
              <w:jc w:val="center"/>
              <w:rPr>
                <w:rFonts w:ascii="Arial" w:hAnsi="Arial" w:cs="Arial"/>
                <w:highlight w:val="yellow"/>
              </w:rPr>
            </w:pPr>
          </w:p>
        </w:tc>
        <w:tc>
          <w:tcPr>
            <w:tcW w:w="6573" w:type="dxa"/>
            <w:vAlign w:val="center"/>
          </w:tcPr>
          <w:p w14:paraId="5002CCA1" w14:textId="77777777" w:rsidR="0027119A" w:rsidRPr="00A94784" w:rsidRDefault="0027119A" w:rsidP="007B735B">
            <w:pPr>
              <w:jc w:val="center"/>
              <w:rPr>
                <w:rFonts w:ascii="Arial" w:hAnsi="Arial" w:cs="Arial"/>
              </w:rPr>
            </w:pPr>
          </w:p>
        </w:tc>
      </w:tr>
      <w:tr w:rsidR="0027119A" w:rsidRPr="00A94784" w14:paraId="7CC5B9A2" w14:textId="77777777" w:rsidTr="0027119A">
        <w:tc>
          <w:tcPr>
            <w:tcW w:w="3203" w:type="dxa"/>
            <w:vMerge/>
            <w:vAlign w:val="center"/>
          </w:tcPr>
          <w:p w14:paraId="58799683" w14:textId="77777777" w:rsidR="0027119A" w:rsidRPr="00BB0F83" w:rsidRDefault="0027119A" w:rsidP="007B735B">
            <w:pPr>
              <w:jc w:val="center"/>
              <w:rPr>
                <w:rFonts w:ascii="Arial" w:hAnsi="Arial" w:cs="Arial"/>
                <w:highlight w:val="yellow"/>
              </w:rPr>
            </w:pPr>
          </w:p>
        </w:tc>
        <w:tc>
          <w:tcPr>
            <w:tcW w:w="6573" w:type="dxa"/>
            <w:vAlign w:val="center"/>
          </w:tcPr>
          <w:p w14:paraId="4B9000B2" w14:textId="77777777" w:rsidR="0027119A" w:rsidRPr="00A94784" w:rsidRDefault="0027119A" w:rsidP="007B735B">
            <w:pPr>
              <w:jc w:val="center"/>
              <w:rPr>
                <w:rFonts w:ascii="Arial" w:hAnsi="Arial" w:cs="Arial"/>
              </w:rPr>
            </w:pPr>
          </w:p>
        </w:tc>
      </w:tr>
      <w:tr w:rsidR="0027119A" w:rsidRPr="00A94784" w14:paraId="5D6D9D6A" w14:textId="77777777" w:rsidTr="0027119A">
        <w:tc>
          <w:tcPr>
            <w:tcW w:w="3203" w:type="dxa"/>
            <w:vMerge/>
            <w:vAlign w:val="center"/>
          </w:tcPr>
          <w:p w14:paraId="486F6E91" w14:textId="77777777" w:rsidR="0027119A" w:rsidRPr="00BB0F83" w:rsidRDefault="0027119A" w:rsidP="007B735B">
            <w:pPr>
              <w:jc w:val="center"/>
              <w:rPr>
                <w:rFonts w:ascii="Arial" w:hAnsi="Arial" w:cs="Arial"/>
                <w:highlight w:val="yellow"/>
              </w:rPr>
            </w:pPr>
          </w:p>
        </w:tc>
        <w:tc>
          <w:tcPr>
            <w:tcW w:w="6573" w:type="dxa"/>
            <w:vAlign w:val="center"/>
          </w:tcPr>
          <w:p w14:paraId="75F18E1C" w14:textId="77777777" w:rsidR="0027119A" w:rsidRPr="00A94784" w:rsidRDefault="0027119A" w:rsidP="007B735B">
            <w:pPr>
              <w:jc w:val="center"/>
              <w:rPr>
                <w:rFonts w:ascii="Arial" w:hAnsi="Arial" w:cs="Arial"/>
              </w:rPr>
            </w:pPr>
          </w:p>
        </w:tc>
      </w:tr>
      <w:tr w:rsidR="0027119A" w:rsidRPr="00A94784" w14:paraId="38AE854A" w14:textId="77777777" w:rsidTr="0027119A">
        <w:tc>
          <w:tcPr>
            <w:tcW w:w="3203" w:type="dxa"/>
            <w:vMerge/>
            <w:vAlign w:val="center"/>
          </w:tcPr>
          <w:p w14:paraId="513CD9A7" w14:textId="77777777" w:rsidR="0027119A" w:rsidRPr="00BB0F83" w:rsidRDefault="0027119A" w:rsidP="007B735B">
            <w:pPr>
              <w:jc w:val="center"/>
              <w:rPr>
                <w:rFonts w:ascii="Arial" w:hAnsi="Arial" w:cs="Arial"/>
                <w:highlight w:val="yellow"/>
              </w:rPr>
            </w:pPr>
          </w:p>
        </w:tc>
        <w:tc>
          <w:tcPr>
            <w:tcW w:w="6573" w:type="dxa"/>
            <w:vAlign w:val="center"/>
          </w:tcPr>
          <w:p w14:paraId="2676B5F5" w14:textId="77777777" w:rsidR="0027119A" w:rsidRPr="00A94784" w:rsidRDefault="0027119A" w:rsidP="007B735B">
            <w:pPr>
              <w:jc w:val="center"/>
              <w:rPr>
                <w:rFonts w:ascii="Arial" w:hAnsi="Arial" w:cs="Arial"/>
              </w:rPr>
            </w:pPr>
          </w:p>
        </w:tc>
      </w:tr>
      <w:tr w:rsidR="0027119A" w:rsidRPr="00A94784" w14:paraId="3237FDF8" w14:textId="77777777" w:rsidTr="0027119A">
        <w:tc>
          <w:tcPr>
            <w:tcW w:w="3203" w:type="dxa"/>
            <w:vMerge w:val="restart"/>
            <w:vAlign w:val="center"/>
          </w:tcPr>
          <w:p w14:paraId="1A3C385C" w14:textId="77777777" w:rsidR="0027119A" w:rsidRPr="00BB0F83" w:rsidRDefault="0027119A" w:rsidP="007B735B">
            <w:pPr>
              <w:jc w:val="center"/>
              <w:rPr>
                <w:rFonts w:ascii="Arial" w:hAnsi="Arial" w:cs="Arial"/>
                <w:sz w:val="22"/>
                <w:highlight w:val="yellow"/>
              </w:rPr>
            </w:pPr>
          </w:p>
          <w:p w14:paraId="134AD80C" w14:textId="652E666A" w:rsidR="0027119A" w:rsidRPr="004F3202" w:rsidRDefault="0027119A" w:rsidP="007B735B">
            <w:pPr>
              <w:jc w:val="center"/>
              <w:rPr>
                <w:rFonts w:ascii="Arial" w:hAnsi="Arial" w:cs="Arial"/>
                <w:sz w:val="22"/>
                <w:szCs w:val="22"/>
              </w:rPr>
            </w:pPr>
            <w:r w:rsidRPr="004F3202">
              <w:rPr>
                <w:rFonts w:ascii="Arial" w:hAnsi="Arial" w:cs="Arial"/>
                <w:sz w:val="22"/>
              </w:rPr>
              <w:t>IA.0</w:t>
            </w:r>
            <w:r w:rsidR="00BB0F83" w:rsidRPr="004F3202">
              <w:rPr>
                <w:rFonts w:ascii="Arial" w:hAnsi="Arial" w:cs="Arial"/>
                <w:sz w:val="22"/>
              </w:rPr>
              <w:t>2</w:t>
            </w:r>
          </w:p>
          <w:p w14:paraId="394F07CC" w14:textId="77777777" w:rsidR="0027119A" w:rsidRPr="00BB0F83" w:rsidRDefault="0027119A" w:rsidP="007B735B">
            <w:pPr>
              <w:jc w:val="center"/>
              <w:rPr>
                <w:rFonts w:ascii="Arial" w:hAnsi="Arial" w:cs="Arial"/>
                <w:highlight w:val="yellow"/>
              </w:rPr>
            </w:pPr>
          </w:p>
        </w:tc>
        <w:tc>
          <w:tcPr>
            <w:tcW w:w="6573" w:type="dxa"/>
            <w:vAlign w:val="center"/>
          </w:tcPr>
          <w:p w14:paraId="27EAE2DF" w14:textId="77777777" w:rsidR="0027119A" w:rsidRPr="00A94784" w:rsidRDefault="0027119A" w:rsidP="007B735B">
            <w:pPr>
              <w:jc w:val="center"/>
              <w:rPr>
                <w:rFonts w:ascii="Arial" w:hAnsi="Arial" w:cs="Arial"/>
              </w:rPr>
            </w:pPr>
          </w:p>
        </w:tc>
      </w:tr>
      <w:tr w:rsidR="0027119A" w:rsidRPr="00A94784" w14:paraId="143CBCDD" w14:textId="77777777" w:rsidTr="0027119A">
        <w:tc>
          <w:tcPr>
            <w:tcW w:w="3203" w:type="dxa"/>
            <w:vMerge/>
            <w:vAlign w:val="center"/>
          </w:tcPr>
          <w:p w14:paraId="2916F015" w14:textId="77777777" w:rsidR="0027119A" w:rsidRPr="00BB0F83" w:rsidRDefault="0027119A" w:rsidP="007B735B">
            <w:pPr>
              <w:jc w:val="center"/>
              <w:rPr>
                <w:rFonts w:ascii="Arial" w:hAnsi="Arial" w:cs="Arial"/>
                <w:highlight w:val="yellow"/>
              </w:rPr>
            </w:pPr>
          </w:p>
        </w:tc>
        <w:tc>
          <w:tcPr>
            <w:tcW w:w="6573" w:type="dxa"/>
            <w:vAlign w:val="center"/>
          </w:tcPr>
          <w:p w14:paraId="70051910" w14:textId="77777777" w:rsidR="0027119A" w:rsidRPr="00A94784" w:rsidRDefault="0027119A" w:rsidP="007B735B">
            <w:pPr>
              <w:jc w:val="center"/>
              <w:rPr>
                <w:rFonts w:ascii="Arial" w:hAnsi="Arial" w:cs="Arial"/>
              </w:rPr>
            </w:pPr>
          </w:p>
        </w:tc>
      </w:tr>
      <w:tr w:rsidR="0027119A" w:rsidRPr="00A94784" w14:paraId="61A57405" w14:textId="77777777" w:rsidTr="0027119A">
        <w:tc>
          <w:tcPr>
            <w:tcW w:w="3203" w:type="dxa"/>
            <w:vMerge/>
            <w:vAlign w:val="center"/>
          </w:tcPr>
          <w:p w14:paraId="79261C2F" w14:textId="77777777" w:rsidR="0027119A" w:rsidRPr="00BB0F83" w:rsidRDefault="0027119A" w:rsidP="007B735B">
            <w:pPr>
              <w:jc w:val="center"/>
              <w:rPr>
                <w:rFonts w:ascii="Arial" w:hAnsi="Arial" w:cs="Arial"/>
                <w:highlight w:val="yellow"/>
              </w:rPr>
            </w:pPr>
          </w:p>
        </w:tc>
        <w:tc>
          <w:tcPr>
            <w:tcW w:w="6573" w:type="dxa"/>
            <w:vAlign w:val="center"/>
          </w:tcPr>
          <w:p w14:paraId="4614363A" w14:textId="77777777" w:rsidR="0027119A" w:rsidRPr="00A94784" w:rsidRDefault="0027119A" w:rsidP="007B735B">
            <w:pPr>
              <w:jc w:val="center"/>
              <w:rPr>
                <w:rFonts w:ascii="Arial" w:hAnsi="Arial" w:cs="Arial"/>
              </w:rPr>
            </w:pPr>
          </w:p>
        </w:tc>
      </w:tr>
      <w:tr w:rsidR="0027119A" w:rsidRPr="00A94784" w14:paraId="49DCDEEC" w14:textId="77777777" w:rsidTr="0027119A">
        <w:tc>
          <w:tcPr>
            <w:tcW w:w="3203" w:type="dxa"/>
            <w:vMerge/>
            <w:vAlign w:val="center"/>
          </w:tcPr>
          <w:p w14:paraId="2360CF0A" w14:textId="77777777" w:rsidR="0027119A" w:rsidRPr="00BB0F83" w:rsidRDefault="0027119A" w:rsidP="007B735B">
            <w:pPr>
              <w:jc w:val="center"/>
              <w:rPr>
                <w:rFonts w:ascii="Arial" w:hAnsi="Arial" w:cs="Arial"/>
                <w:highlight w:val="yellow"/>
              </w:rPr>
            </w:pPr>
          </w:p>
        </w:tc>
        <w:tc>
          <w:tcPr>
            <w:tcW w:w="6573" w:type="dxa"/>
            <w:vAlign w:val="center"/>
          </w:tcPr>
          <w:p w14:paraId="53F389B3" w14:textId="77777777" w:rsidR="0027119A" w:rsidRPr="00A94784" w:rsidRDefault="0027119A" w:rsidP="007B735B">
            <w:pPr>
              <w:jc w:val="center"/>
              <w:rPr>
                <w:rFonts w:ascii="Arial" w:hAnsi="Arial" w:cs="Arial"/>
              </w:rPr>
            </w:pPr>
          </w:p>
        </w:tc>
      </w:tr>
      <w:tr w:rsidR="0027119A" w:rsidRPr="00A94784" w14:paraId="5D9B4A58" w14:textId="77777777" w:rsidTr="0027119A">
        <w:tc>
          <w:tcPr>
            <w:tcW w:w="3203" w:type="dxa"/>
            <w:vMerge/>
            <w:vAlign w:val="center"/>
          </w:tcPr>
          <w:p w14:paraId="3960EA76" w14:textId="77777777" w:rsidR="0027119A" w:rsidRPr="00BB0F83" w:rsidRDefault="0027119A" w:rsidP="007B735B">
            <w:pPr>
              <w:jc w:val="center"/>
              <w:rPr>
                <w:rFonts w:ascii="Arial" w:hAnsi="Arial" w:cs="Arial"/>
                <w:highlight w:val="yellow"/>
              </w:rPr>
            </w:pPr>
          </w:p>
        </w:tc>
        <w:tc>
          <w:tcPr>
            <w:tcW w:w="6573" w:type="dxa"/>
            <w:vAlign w:val="center"/>
          </w:tcPr>
          <w:p w14:paraId="560F8BD4" w14:textId="77777777" w:rsidR="0027119A" w:rsidRPr="00A94784" w:rsidRDefault="0027119A" w:rsidP="007B735B">
            <w:pPr>
              <w:jc w:val="center"/>
              <w:rPr>
                <w:rFonts w:ascii="Arial" w:hAnsi="Arial" w:cs="Arial"/>
              </w:rPr>
            </w:pPr>
          </w:p>
        </w:tc>
      </w:tr>
      <w:tr w:rsidR="0027119A" w:rsidRPr="00A94784" w14:paraId="364AE63D" w14:textId="77777777" w:rsidTr="0027119A">
        <w:tc>
          <w:tcPr>
            <w:tcW w:w="3203" w:type="dxa"/>
            <w:vMerge/>
            <w:vAlign w:val="center"/>
          </w:tcPr>
          <w:p w14:paraId="29800C2E" w14:textId="77777777" w:rsidR="0027119A" w:rsidRPr="00BB0F83" w:rsidRDefault="0027119A" w:rsidP="007B735B">
            <w:pPr>
              <w:jc w:val="center"/>
              <w:rPr>
                <w:rFonts w:ascii="Arial" w:hAnsi="Arial" w:cs="Arial"/>
                <w:highlight w:val="yellow"/>
              </w:rPr>
            </w:pPr>
          </w:p>
        </w:tc>
        <w:tc>
          <w:tcPr>
            <w:tcW w:w="6573" w:type="dxa"/>
            <w:vAlign w:val="center"/>
          </w:tcPr>
          <w:p w14:paraId="305FFE01" w14:textId="77777777" w:rsidR="0027119A" w:rsidRPr="00A94784" w:rsidRDefault="0027119A" w:rsidP="007B735B">
            <w:pPr>
              <w:jc w:val="center"/>
              <w:rPr>
                <w:rFonts w:ascii="Arial" w:hAnsi="Arial" w:cs="Arial"/>
              </w:rPr>
            </w:pPr>
          </w:p>
        </w:tc>
      </w:tr>
      <w:tr w:rsidR="0027119A" w:rsidRPr="00A94784" w14:paraId="735A0F8E" w14:textId="77777777" w:rsidTr="0027119A">
        <w:tc>
          <w:tcPr>
            <w:tcW w:w="3203" w:type="dxa"/>
            <w:vMerge w:val="restart"/>
            <w:vAlign w:val="center"/>
          </w:tcPr>
          <w:p w14:paraId="02CD1AF2" w14:textId="77777777" w:rsidR="0027119A" w:rsidRPr="00BB0F83" w:rsidRDefault="0027119A" w:rsidP="007B735B">
            <w:pPr>
              <w:jc w:val="center"/>
              <w:rPr>
                <w:rFonts w:ascii="Arial" w:hAnsi="Arial" w:cs="Arial"/>
                <w:sz w:val="22"/>
                <w:highlight w:val="yellow"/>
              </w:rPr>
            </w:pPr>
          </w:p>
          <w:p w14:paraId="118F6306" w14:textId="77777777" w:rsidR="0027119A" w:rsidRPr="004F3202" w:rsidRDefault="0027119A" w:rsidP="007B735B">
            <w:pPr>
              <w:jc w:val="center"/>
              <w:rPr>
                <w:rFonts w:ascii="Arial" w:hAnsi="Arial" w:cs="Arial"/>
                <w:sz w:val="22"/>
                <w:szCs w:val="22"/>
              </w:rPr>
            </w:pPr>
            <w:r w:rsidRPr="004F3202">
              <w:rPr>
                <w:rFonts w:ascii="Arial" w:hAnsi="Arial" w:cs="Arial"/>
                <w:sz w:val="22"/>
              </w:rPr>
              <w:t>IA.04</w:t>
            </w:r>
          </w:p>
          <w:p w14:paraId="44D69DFF" w14:textId="77777777" w:rsidR="0027119A" w:rsidRPr="00BB0F83" w:rsidRDefault="0027119A" w:rsidP="007B735B">
            <w:pPr>
              <w:jc w:val="center"/>
              <w:rPr>
                <w:rFonts w:ascii="Arial" w:hAnsi="Arial" w:cs="Arial"/>
                <w:highlight w:val="yellow"/>
              </w:rPr>
            </w:pPr>
          </w:p>
        </w:tc>
        <w:tc>
          <w:tcPr>
            <w:tcW w:w="6573" w:type="dxa"/>
            <w:vAlign w:val="center"/>
          </w:tcPr>
          <w:p w14:paraId="78780EAF" w14:textId="77777777" w:rsidR="0027119A" w:rsidRPr="00A94784" w:rsidRDefault="0027119A" w:rsidP="007B735B">
            <w:pPr>
              <w:jc w:val="center"/>
              <w:rPr>
                <w:rFonts w:ascii="Arial" w:hAnsi="Arial" w:cs="Arial"/>
              </w:rPr>
            </w:pPr>
          </w:p>
        </w:tc>
      </w:tr>
      <w:tr w:rsidR="0027119A" w:rsidRPr="00A94784" w14:paraId="26C51170" w14:textId="77777777" w:rsidTr="0027119A">
        <w:tc>
          <w:tcPr>
            <w:tcW w:w="3203" w:type="dxa"/>
            <w:vMerge/>
            <w:vAlign w:val="center"/>
          </w:tcPr>
          <w:p w14:paraId="6113AD86" w14:textId="77777777" w:rsidR="0027119A" w:rsidRPr="00A94784" w:rsidRDefault="0027119A" w:rsidP="007B735B">
            <w:pPr>
              <w:jc w:val="center"/>
              <w:rPr>
                <w:rFonts w:ascii="Arial" w:hAnsi="Arial" w:cs="Arial"/>
              </w:rPr>
            </w:pPr>
          </w:p>
        </w:tc>
        <w:tc>
          <w:tcPr>
            <w:tcW w:w="6573" w:type="dxa"/>
            <w:vAlign w:val="center"/>
          </w:tcPr>
          <w:p w14:paraId="4AF4E018" w14:textId="77777777" w:rsidR="0027119A" w:rsidRPr="00A94784" w:rsidRDefault="0027119A" w:rsidP="007B735B">
            <w:pPr>
              <w:jc w:val="center"/>
              <w:rPr>
                <w:rFonts w:ascii="Arial" w:hAnsi="Arial" w:cs="Arial"/>
              </w:rPr>
            </w:pPr>
          </w:p>
        </w:tc>
      </w:tr>
      <w:tr w:rsidR="0027119A" w:rsidRPr="00A94784" w14:paraId="3688A6D8" w14:textId="77777777" w:rsidTr="0027119A">
        <w:tc>
          <w:tcPr>
            <w:tcW w:w="3203" w:type="dxa"/>
            <w:vMerge/>
            <w:vAlign w:val="center"/>
          </w:tcPr>
          <w:p w14:paraId="713ACBB4" w14:textId="77777777" w:rsidR="0027119A" w:rsidRPr="00A94784" w:rsidRDefault="0027119A" w:rsidP="007B735B">
            <w:pPr>
              <w:jc w:val="center"/>
              <w:rPr>
                <w:rFonts w:ascii="Arial" w:hAnsi="Arial" w:cs="Arial"/>
              </w:rPr>
            </w:pPr>
          </w:p>
        </w:tc>
        <w:tc>
          <w:tcPr>
            <w:tcW w:w="6573" w:type="dxa"/>
            <w:vAlign w:val="center"/>
          </w:tcPr>
          <w:p w14:paraId="77A5A64F" w14:textId="77777777" w:rsidR="0027119A" w:rsidRPr="00A94784" w:rsidRDefault="0027119A" w:rsidP="007B735B">
            <w:pPr>
              <w:jc w:val="center"/>
              <w:rPr>
                <w:rFonts w:ascii="Arial" w:hAnsi="Arial" w:cs="Arial"/>
              </w:rPr>
            </w:pPr>
          </w:p>
        </w:tc>
      </w:tr>
      <w:tr w:rsidR="0027119A" w:rsidRPr="00A94784" w14:paraId="073583AE" w14:textId="77777777" w:rsidTr="0027119A">
        <w:tc>
          <w:tcPr>
            <w:tcW w:w="3203" w:type="dxa"/>
            <w:vMerge/>
            <w:vAlign w:val="center"/>
          </w:tcPr>
          <w:p w14:paraId="33756EDB" w14:textId="77777777" w:rsidR="0027119A" w:rsidRPr="00A94784" w:rsidRDefault="0027119A" w:rsidP="007B735B">
            <w:pPr>
              <w:jc w:val="center"/>
              <w:rPr>
                <w:rFonts w:ascii="Arial" w:hAnsi="Arial" w:cs="Arial"/>
              </w:rPr>
            </w:pPr>
          </w:p>
        </w:tc>
        <w:tc>
          <w:tcPr>
            <w:tcW w:w="6573" w:type="dxa"/>
            <w:vAlign w:val="center"/>
          </w:tcPr>
          <w:p w14:paraId="3B2A9EDA" w14:textId="77777777" w:rsidR="0027119A" w:rsidRPr="00A94784" w:rsidRDefault="0027119A" w:rsidP="007B735B">
            <w:pPr>
              <w:jc w:val="center"/>
              <w:rPr>
                <w:rFonts w:ascii="Arial" w:hAnsi="Arial" w:cs="Arial"/>
              </w:rPr>
            </w:pPr>
          </w:p>
        </w:tc>
      </w:tr>
      <w:tr w:rsidR="0027119A" w:rsidRPr="00A94784" w14:paraId="62A87628" w14:textId="77777777" w:rsidTr="0027119A">
        <w:tc>
          <w:tcPr>
            <w:tcW w:w="3203" w:type="dxa"/>
            <w:vMerge/>
            <w:vAlign w:val="center"/>
          </w:tcPr>
          <w:p w14:paraId="2B096BC6" w14:textId="77777777" w:rsidR="0027119A" w:rsidRPr="00A94784" w:rsidRDefault="0027119A" w:rsidP="007B735B">
            <w:pPr>
              <w:jc w:val="center"/>
              <w:rPr>
                <w:rFonts w:ascii="Arial" w:hAnsi="Arial" w:cs="Arial"/>
              </w:rPr>
            </w:pPr>
          </w:p>
        </w:tc>
        <w:tc>
          <w:tcPr>
            <w:tcW w:w="6573" w:type="dxa"/>
            <w:vAlign w:val="center"/>
          </w:tcPr>
          <w:p w14:paraId="2378624C" w14:textId="77777777" w:rsidR="0027119A" w:rsidRPr="00A94784" w:rsidRDefault="0027119A" w:rsidP="007B735B">
            <w:pPr>
              <w:jc w:val="center"/>
              <w:rPr>
                <w:rFonts w:ascii="Arial" w:hAnsi="Arial" w:cs="Arial"/>
              </w:rPr>
            </w:pPr>
          </w:p>
        </w:tc>
      </w:tr>
      <w:tr w:rsidR="0027119A" w:rsidRPr="00A94784" w14:paraId="6D26EA20" w14:textId="77777777" w:rsidTr="0027119A">
        <w:tc>
          <w:tcPr>
            <w:tcW w:w="3203" w:type="dxa"/>
            <w:vMerge/>
            <w:vAlign w:val="center"/>
          </w:tcPr>
          <w:p w14:paraId="73C9C4C1" w14:textId="77777777" w:rsidR="0027119A" w:rsidRPr="00A94784" w:rsidRDefault="0027119A" w:rsidP="007B735B">
            <w:pPr>
              <w:jc w:val="center"/>
              <w:rPr>
                <w:rFonts w:ascii="Arial" w:hAnsi="Arial" w:cs="Arial"/>
              </w:rPr>
            </w:pPr>
          </w:p>
        </w:tc>
        <w:tc>
          <w:tcPr>
            <w:tcW w:w="6573" w:type="dxa"/>
            <w:vAlign w:val="center"/>
          </w:tcPr>
          <w:p w14:paraId="1E8E135B" w14:textId="77777777" w:rsidR="0027119A" w:rsidRPr="00A94784" w:rsidRDefault="0027119A" w:rsidP="007B735B">
            <w:pPr>
              <w:jc w:val="center"/>
              <w:rPr>
                <w:rFonts w:ascii="Arial" w:hAnsi="Arial" w:cs="Arial"/>
              </w:rPr>
            </w:pPr>
          </w:p>
        </w:tc>
      </w:tr>
    </w:tbl>
    <w:p w14:paraId="08F0C5E3" w14:textId="31863C9B" w:rsidR="004319C3" w:rsidRDefault="004319C3" w:rsidP="001F28D4">
      <w:pPr>
        <w:spacing w:after="120"/>
        <w:rPr>
          <w:rFonts w:ascii="Arial" w:hAnsi="Arial" w:cs="Arial"/>
          <w:sz w:val="22"/>
          <w:szCs w:val="22"/>
        </w:rPr>
      </w:pPr>
    </w:p>
    <w:p w14:paraId="6C48F1E2" w14:textId="77777777" w:rsidR="004F4D84" w:rsidRPr="004F3202" w:rsidRDefault="004F4D84" w:rsidP="004F3202">
      <w:pPr>
        <w:tabs>
          <w:tab w:val="left" w:pos="3690"/>
          <w:tab w:val="center" w:pos="4819"/>
        </w:tabs>
        <w:rPr>
          <w:rFonts w:ascii="Arial" w:hAnsi="Arial" w:cs="Arial"/>
          <w:b/>
          <w:iCs/>
          <w:sz w:val="22"/>
          <w:szCs w:val="22"/>
        </w:rPr>
      </w:pPr>
    </w:p>
    <w:p w14:paraId="0609A699" w14:textId="77777777" w:rsidR="004F4D84" w:rsidRDefault="004F4D84" w:rsidP="00AA0569">
      <w:pPr>
        <w:tabs>
          <w:tab w:val="left" w:pos="3690"/>
          <w:tab w:val="center" w:pos="4819"/>
        </w:tabs>
        <w:jc w:val="center"/>
        <w:rPr>
          <w:rFonts w:ascii="Arial" w:hAnsi="Arial" w:cs="Arial"/>
          <w:b/>
          <w:i/>
          <w:sz w:val="22"/>
          <w:szCs w:val="22"/>
        </w:rPr>
      </w:pPr>
    </w:p>
    <w:p w14:paraId="17E45D79" w14:textId="64435466" w:rsidR="008A55D8" w:rsidRDefault="00671CC5" w:rsidP="00AA0569">
      <w:pPr>
        <w:tabs>
          <w:tab w:val="left" w:pos="3690"/>
          <w:tab w:val="center" w:pos="4819"/>
        </w:tabs>
        <w:jc w:val="center"/>
        <w:rPr>
          <w:rFonts w:ascii="Arial" w:hAnsi="Arial" w:cs="Arial"/>
          <w:b/>
          <w:i/>
          <w:sz w:val="22"/>
          <w:szCs w:val="22"/>
        </w:rPr>
      </w:pPr>
      <w:r w:rsidRPr="00527110">
        <w:rPr>
          <w:rFonts w:ascii="Arial" w:hAnsi="Arial" w:cs="Arial"/>
          <w:b/>
          <w:i/>
          <w:sz w:val="22"/>
          <w:szCs w:val="22"/>
        </w:rPr>
        <w:t xml:space="preserve">E </w:t>
      </w:r>
      <w:r w:rsidR="00D65AE5" w:rsidRPr="00527110">
        <w:rPr>
          <w:rFonts w:ascii="Arial" w:hAnsi="Arial" w:cs="Arial"/>
          <w:b/>
          <w:i/>
          <w:sz w:val="22"/>
          <w:szCs w:val="22"/>
        </w:rPr>
        <w:t>DICHIARA</w:t>
      </w:r>
      <w:r w:rsidR="00BF39EA" w:rsidRPr="00527110">
        <w:rPr>
          <w:rFonts w:ascii="Arial" w:hAnsi="Arial" w:cs="Arial"/>
          <w:b/>
          <w:i/>
          <w:sz w:val="22"/>
          <w:szCs w:val="22"/>
        </w:rPr>
        <w:t xml:space="preserve"> </w:t>
      </w:r>
      <w:r w:rsidR="0027119A">
        <w:rPr>
          <w:rFonts w:ascii="Arial" w:hAnsi="Arial" w:cs="Arial"/>
          <w:b/>
          <w:i/>
          <w:sz w:val="22"/>
          <w:szCs w:val="22"/>
        </w:rPr>
        <w:t>INOLTRE, IN RELAZIONE ALLE PROFESSIONALITA’ DEL GRUPPO DI LAVORO:</w:t>
      </w:r>
    </w:p>
    <w:p w14:paraId="36EAA983" w14:textId="6DED45CF" w:rsidR="00BA768C" w:rsidRDefault="00BA768C" w:rsidP="00AA0569">
      <w:pPr>
        <w:tabs>
          <w:tab w:val="left" w:pos="3690"/>
          <w:tab w:val="center" w:pos="4819"/>
        </w:tabs>
        <w:jc w:val="center"/>
        <w:rPr>
          <w:rFonts w:ascii="Arial" w:hAnsi="Arial" w:cs="Arial"/>
          <w:b/>
          <w:i/>
          <w:sz w:val="22"/>
          <w:szCs w:val="22"/>
        </w:rPr>
      </w:pPr>
    </w:p>
    <w:p w14:paraId="618760EB" w14:textId="539C3F70" w:rsidR="000E3E25" w:rsidRPr="00CF6AC4" w:rsidRDefault="000E6633" w:rsidP="00CF6AC4">
      <w:pPr>
        <w:autoSpaceDE w:val="0"/>
        <w:autoSpaceDN w:val="0"/>
        <w:adjustRightInd w:val="0"/>
        <w:ind w:left="142"/>
        <w:rPr>
          <w:rFonts w:ascii="Arial" w:hAnsi="Arial" w:cs="Arial"/>
          <w:b/>
          <w:bCs/>
          <w:i/>
          <w:iCs/>
          <w:sz w:val="22"/>
          <w:szCs w:val="22"/>
        </w:rPr>
      </w:pPr>
      <w:r>
        <w:rPr>
          <w:rFonts w:ascii="Arial" w:hAnsi="Arial" w:cs="Arial"/>
        </w:rPr>
        <w:t>a)</w:t>
      </w:r>
      <w:r w:rsidR="00BA768C">
        <w:rPr>
          <w:rFonts w:ascii="Arial" w:hAnsi="Arial" w:cs="Arial"/>
        </w:rPr>
        <w:t xml:space="preserve">  </w:t>
      </w:r>
      <w:r w:rsidR="00066AD7">
        <w:rPr>
          <w:rFonts w:ascii="Arial" w:hAnsi="Arial" w:cs="Arial"/>
        </w:rPr>
        <w:tab/>
      </w:r>
      <w:r w:rsidR="00066AD7" w:rsidRPr="00066AD7">
        <w:rPr>
          <w:rFonts w:ascii="Arial" w:hAnsi="Arial" w:cs="Arial"/>
          <w:i/>
          <w:iCs/>
          <w:sz w:val="22"/>
          <w:szCs w:val="22"/>
        </w:rPr>
        <w:t>(</w:t>
      </w:r>
      <w:r w:rsidR="00066AD7" w:rsidRPr="00066AD7">
        <w:rPr>
          <w:rFonts w:ascii="Arial" w:hAnsi="Arial" w:cs="Arial"/>
          <w:b/>
          <w:bCs/>
          <w:i/>
          <w:iCs/>
          <w:sz w:val="22"/>
          <w:szCs w:val="22"/>
        </w:rPr>
        <w:t>per il concorrente che è in possesso della attestazione di qualificazione</w:t>
      </w:r>
      <w:r w:rsidR="006E54BB">
        <w:rPr>
          <w:rFonts w:ascii="Arial" w:hAnsi="Arial" w:cs="Arial"/>
          <w:b/>
          <w:bCs/>
          <w:i/>
          <w:iCs/>
          <w:sz w:val="22"/>
          <w:szCs w:val="22"/>
        </w:rPr>
        <w:t xml:space="preserve"> SOA</w:t>
      </w:r>
      <w:r w:rsidR="00066AD7" w:rsidRPr="00066AD7">
        <w:rPr>
          <w:rFonts w:ascii="Arial" w:hAnsi="Arial" w:cs="Arial"/>
          <w:b/>
          <w:bCs/>
          <w:i/>
          <w:iCs/>
          <w:sz w:val="22"/>
          <w:szCs w:val="22"/>
        </w:rPr>
        <w:t>, in corso</w:t>
      </w:r>
      <w:r w:rsidR="00066AD7">
        <w:rPr>
          <w:rFonts w:ascii="Arial" w:hAnsi="Arial" w:cs="Arial"/>
          <w:b/>
          <w:bCs/>
          <w:i/>
          <w:iCs/>
          <w:sz w:val="22"/>
          <w:szCs w:val="22"/>
        </w:rPr>
        <w:t xml:space="preserve"> di   validità, per la</w:t>
      </w:r>
      <w:r w:rsidR="00066AD7" w:rsidRPr="00066AD7">
        <w:rPr>
          <w:rFonts w:ascii="Arial" w:hAnsi="Arial" w:cs="Arial"/>
          <w:b/>
          <w:bCs/>
          <w:i/>
          <w:iCs/>
          <w:sz w:val="22"/>
          <w:szCs w:val="22"/>
        </w:rPr>
        <w:t xml:space="preserve"> progettazione e la esecuzione di lavori che si qualifichi</w:t>
      </w:r>
      <w:r w:rsidR="00066AD7">
        <w:rPr>
          <w:rFonts w:ascii="Arial" w:hAnsi="Arial" w:cs="Arial"/>
          <w:b/>
          <w:bCs/>
          <w:i/>
          <w:iCs/>
          <w:sz w:val="22"/>
          <w:szCs w:val="22"/>
        </w:rPr>
        <w:t xml:space="preserve"> </w:t>
      </w:r>
      <w:r w:rsidR="00066AD7" w:rsidRPr="006E54BB">
        <w:rPr>
          <w:rFonts w:ascii="Arial" w:hAnsi="Arial" w:cs="Arial"/>
          <w:b/>
          <w:bCs/>
          <w:i/>
          <w:iCs/>
          <w:sz w:val="22"/>
          <w:szCs w:val="22"/>
          <w:u w:val="single"/>
        </w:rPr>
        <w:t>autonomamente</w:t>
      </w:r>
      <w:r w:rsidR="00066AD7" w:rsidRPr="00066AD7">
        <w:rPr>
          <w:rFonts w:ascii="Arial" w:hAnsi="Arial" w:cs="Arial"/>
          <w:b/>
          <w:bCs/>
          <w:i/>
          <w:iCs/>
          <w:sz w:val="22"/>
          <w:szCs w:val="22"/>
        </w:rPr>
        <w:t xml:space="preserve"> anche per la progettazione) </w:t>
      </w:r>
      <w:r w:rsidR="00066AD7" w:rsidRPr="00066AD7">
        <w:rPr>
          <w:rFonts w:ascii="Arial" w:hAnsi="Arial" w:cs="Arial"/>
          <w:sz w:val="22"/>
          <w:szCs w:val="22"/>
        </w:rPr>
        <w:t>che il proprio “</w:t>
      </w:r>
      <w:r w:rsidR="00066AD7" w:rsidRPr="00066AD7">
        <w:rPr>
          <w:rFonts w:ascii="Arial" w:hAnsi="Arial" w:cs="Arial"/>
          <w:i/>
          <w:iCs/>
          <w:sz w:val="22"/>
          <w:szCs w:val="22"/>
        </w:rPr>
        <w:t>staff di progettazione</w:t>
      </w:r>
      <w:r w:rsidR="00066AD7" w:rsidRPr="00066AD7">
        <w:rPr>
          <w:rFonts w:ascii="Arial" w:hAnsi="Arial" w:cs="Arial"/>
          <w:sz w:val="22"/>
          <w:szCs w:val="22"/>
        </w:rPr>
        <w:t>” è in possesso di</w:t>
      </w:r>
      <w:r w:rsidR="00066AD7">
        <w:rPr>
          <w:rFonts w:ascii="Arial" w:hAnsi="Arial" w:cs="Arial"/>
          <w:b/>
          <w:bCs/>
          <w:i/>
          <w:iCs/>
          <w:sz w:val="22"/>
          <w:szCs w:val="22"/>
        </w:rPr>
        <w:t xml:space="preserve"> </w:t>
      </w:r>
      <w:r w:rsidR="00066AD7" w:rsidRPr="00066AD7">
        <w:rPr>
          <w:rFonts w:ascii="Arial" w:hAnsi="Arial" w:cs="Arial"/>
          <w:sz w:val="22"/>
          <w:szCs w:val="22"/>
        </w:rPr>
        <w:t>tutti i requisiti prescritti, dandone specifica indicazione nominativa e riportando per</w:t>
      </w:r>
      <w:r>
        <w:rPr>
          <w:rFonts w:ascii="Arial" w:hAnsi="Arial" w:cs="Arial"/>
          <w:b/>
          <w:bCs/>
          <w:i/>
          <w:iCs/>
          <w:sz w:val="22"/>
          <w:szCs w:val="22"/>
        </w:rPr>
        <w:t xml:space="preserve"> </w:t>
      </w:r>
      <w:r w:rsidR="00066AD7" w:rsidRPr="00066AD7">
        <w:rPr>
          <w:rFonts w:ascii="Arial" w:hAnsi="Arial" w:cs="Arial"/>
          <w:sz w:val="22"/>
          <w:szCs w:val="22"/>
        </w:rPr>
        <w:t xml:space="preserve">ciascuno di essi il possesso dei titoli di studio di cui al </w:t>
      </w:r>
      <w:r w:rsidR="00066AD7" w:rsidRPr="005D3700">
        <w:rPr>
          <w:rFonts w:ascii="Arial" w:hAnsi="Arial" w:cs="Arial"/>
          <w:sz w:val="22"/>
          <w:szCs w:val="22"/>
        </w:rPr>
        <w:t>paragrafo</w:t>
      </w:r>
      <w:r w:rsidR="004576E8">
        <w:rPr>
          <w:rFonts w:ascii="Arial" w:hAnsi="Arial" w:cs="Arial"/>
          <w:sz w:val="22"/>
          <w:szCs w:val="22"/>
        </w:rPr>
        <w:t xml:space="preserve"> </w:t>
      </w:r>
      <w:r w:rsidR="006A27D7" w:rsidRPr="004F3202">
        <w:rPr>
          <w:rFonts w:ascii="Arial" w:hAnsi="Arial" w:cs="Arial"/>
          <w:sz w:val="22"/>
          <w:szCs w:val="22"/>
        </w:rPr>
        <w:t>6</w:t>
      </w:r>
      <w:r w:rsidR="004576E8" w:rsidRPr="004F3202">
        <w:rPr>
          <w:rFonts w:ascii="Arial" w:hAnsi="Arial" w:cs="Arial"/>
          <w:sz w:val="22"/>
          <w:szCs w:val="22"/>
        </w:rPr>
        <w:t>.1</w:t>
      </w:r>
      <w:r w:rsidRPr="004F3202">
        <w:rPr>
          <w:rFonts w:ascii="Arial" w:hAnsi="Arial" w:cs="Arial"/>
          <w:b/>
          <w:bCs/>
          <w:i/>
          <w:iCs/>
          <w:sz w:val="22"/>
          <w:szCs w:val="22"/>
        </w:rPr>
        <w:t xml:space="preserve"> </w:t>
      </w:r>
      <w:r w:rsidR="00066AD7" w:rsidRPr="004F3202">
        <w:rPr>
          <w:rFonts w:ascii="Arial" w:hAnsi="Arial" w:cs="Arial"/>
          <w:sz w:val="22"/>
          <w:szCs w:val="22"/>
        </w:rPr>
        <w:t>“</w:t>
      </w:r>
      <w:r w:rsidR="00066AD7" w:rsidRPr="004F3202">
        <w:rPr>
          <w:rFonts w:ascii="Arial" w:hAnsi="Arial" w:cs="Arial"/>
          <w:i/>
          <w:iCs/>
          <w:sz w:val="22"/>
          <w:szCs w:val="22"/>
        </w:rPr>
        <w:t>Requisiti del Gruppo di lavoro</w:t>
      </w:r>
      <w:r w:rsidR="00386B73" w:rsidRPr="004F3202">
        <w:rPr>
          <w:rFonts w:ascii="Arial" w:hAnsi="Arial" w:cs="Arial"/>
          <w:i/>
          <w:iCs/>
          <w:sz w:val="22"/>
          <w:szCs w:val="22"/>
        </w:rPr>
        <w:t xml:space="preserve"> per la progettazione</w:t>
      </w:r>
      <w:r w:rsidR="00066AD7" w:rsidRPr="004F3202">
        <w:rPr>
          <w:rFonts w:ascii="Arial" w:hAnsi="Arial" w:cs="Arial"/>
          <w:sz w:val="22"/>
          <w:szCs w:val="22"/>
        </w:rPr>
        <w:t>”</w:t>
      </w:r>
      <w:r w:rsidR="0098533A" w:rsidRPr="004F3202">
        <w:rPr>
          <w:rFonts w:ascii="Arial" w:hAnsi="Arial" w:cs="Arial"/>
          <w:sz w:val="22"/>
          <w:szCs w:val="22"/>
        </w:rPr>
        <w:t xml:space="preserve"> </w:t>
      </w:r>
      <w:r w:rsidR="006A27D7" w:rsidRPr="004F3202">
        <w:rPr>
          <w:rFonts w:ascii="Arial" w:hAnsi="Arial" w:cs="Arial"/>
          <w:sz w:val="22"/>
          <w:szCs w:val="22"/>
        </w:rPr>
        <w:t>del Disciplinare di gara</w:t>
      </w:r>
      <w:r w:rsidR="006A27D7">
        <w:rPr>
          <w:rFonts w:ascii="Arial" w:hAnsi="Arial" w:cs="Arial"/>
          <w:sz w:val="22"/>
          <w:szCs w:val="22"/>
        </w:rPr>
        <w:t xml:space="preserve"> </w:t>
      </w:r>
      <w:r w:rsidR="0098533A">
        <w:rPr>
          <w:rFonts w:ascii="Arial" w:hAnsi="Arial" w:cs="Arial"/>
          <w:sz w:val="22"/>
          <w:szCs w:val="22"/>
        </w:rPr>
        <w:t xml:space="preserve">e che i servizi tecnici verranno quindi espletati dai seguenti </w:t>
      </w:r>
      <w:proofErr w:type="spellStart"/>
      <w:r w:rsidR="0098533A">
        <w:rPr>
          <w:rFonts w:ascii="Arial" w:hAnsi="Arial" w:cs="Arial"/>
          <w:sz w:val="22"/>
          <w:szCs w:val="22"/>
        </w:rPr>
        <w:t>professionsiti</w:t>
      </w:r>
      <w:proofErr w:type="spellEnd"/>
      <w:r w:rsidR="000E3E25">
        <w:rPr>
          <w:rFonts w:ascii="Arial" w:hAnsi="Arial" w:cs="Arial"/>
          <w:sz w:val="22"/>
          <w:szCs w:val="22"/>
        </w:rPr>
        <w:t xml:space="preserve">: </w:t>
      </w:r>
    </w:p>
    <w:p w14:paraId="1AA10121" w14:textId="77777777" w:rsidR="000E3E25" w:rsidRDefault="000E3E25" w:rsidP="0098533A">
      <w:pPr>
        <w:autoSpaceDE w:val="0"/>
        <w:autoSpaceDN w:val="0"/>
        <w:adjustRightInd w:val="0"/>
        <w:rPr>
          <w:rFonts w:ascii="Arial" w:hAnsi="Arial" w:cs="Arial"/>
          <w:sz w:val="22"/>
          <w:szCs w:val="22"/>
        </w:rPr>
      </w:pPr>
    </w:p>
    <w:tbl>
      <w:tblPr>
        <w:tblpPr w:leftFromText="141" w:rightFromText="141" w:vertAnchor="text" w:horzAnchor="margin" w:tblpXSpec="center" w:tblpY="173"/>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2"/>
        <w:gridCol w:w="1872"/>
        <w:gridCol w:w="1540"/>
        <w:gridCol w:w="1701"/>
        <w:gridCol w:w="2428"/>
      </w:tblGrid>
      <w:tr w:rsidR="000E3E25" w:rsidRPr="00E60943" w14:paraId="11AE0B69" w14:textId="77777777" w:rsidTr="000E3E25">
        <w:trPr>
          <w:trHeight w:val="2983"/>
        </w:trPr>
        <w:tc>
          <w:tcPr>
            <w:tcW w:w="1028" w:type="pct"/>
            <w:shd w:val="clear" w:color="auto" w:fill="C6D9F1" w:themeFill="text2" w:themeFillTint="33"/>
            <w:vAlign w:val="center"/>
          </w:tcPr>
          <w:p w14:paraId="1A4C1FCC" w14:textId="2DE4CC1B" w:rsidR="000E3E25" w:rsidRPr="00E60943" w:rsidRDefault="000E3E25" w:rsidP="001F510B">
            <w:pPr>
              <w:jc w:val="center"/>
              <w:rPr>
                <w:rFonts w:ascii="Arial" w:hAnsi="Arial" w:cs="Arial"/>
                <w:b/>
                <w:sz w:val="20"/>
                <w:szCs w:val="20"/>
                <w:lang w:eastAsia="x-none"/>
              </w:rPr>
            </w:pPr>
            <w:r w:rsidRPr="00E60943">
              <w:rPr>
                <w:rFonts w:ascii="Arial" w:hAnsi="Arial" w:cs="Arial"/>
                <w:b/>
                <w:sz w:val="20"/>
                <w:szCs w:val="20"/>
                <w:lang w:eastAsia="x-none"/>
              </w:rPr>
              <w:t xml:space="preserve">Professionalità di cui al par. </w:t>
            </w:r>
            <w:r w:rsidR="006A27D7" w:rsidRPr="004F3202">
              <w:rPr>
                <w:rFonts w:ascii="Arial" w:hAnsi="Arial" w:cs="Arial"/>
                <w:b/>
                <w:sz w:val="20"/>
                <w:szCs w:val="20"/>
                <w:lang w:eastAsia="x-none"/>
              </w:rPr>
              <w:t>6</w:t>
            </w:r>
            <w:r w:rsidRPr="004F3202">
              <w:rPr>
                <w:rFonts w:ascii="Arial" w:hAnsi="Arial" w:cs="Arial"/>
                <w:b/>
                <w:sz w:val="20"/>
                <w:szCs w:val="20"/>
                <w:lang w:eastAsia="x-none"/>
              </w:rPr>
              <w:t>.</w:t>
            </w:r>
            <w:r w:rsidR="00386B73" w:rsidRPr="004F3202">
              <w:rPr>
                <w:rFonts w:ascii="Arial" w:hAnsi="Arial" w:cs="Arial"/>
                <w:b/>
                <w:sz w:val="20"/>
                <w:szCs w:val="20"/>
                <w:lang w:eastAsia="x-none"/>
              </w:rPr>
              <w:t xml:space="preserve">2 </w:t>
            </w:r>
            <w:r w:rsidRPr="004F3202">
              <w:rPr>
                <w:rFonts w:ascii="Arial" w:hAnsi="Arial" w:cs="Arial"/>
                <w:b/>
                <w:sz w:val="20"/>
                <w:szCs w:val="20"/>
                <w:lang w:eastAsia="x-none"/>
              </w:rPr>
              <w:t>del</w:t>
            </w:r>
            <w:r w:rsidR="00D968A2" w:rsidRPr="004F3202">
              <w:rPr>
                <w:rFonts w:ascii="Arial" w:hAnsi="Arial" w:cs="Arial"/>
                <w:b/>
                <w:sz w:val="20"/>
                <w:szCs w:val="20"/>
                <w:lang w:eastAsia="x-none"/>
              </w:rPr>
              <w:t xml:space="preserve"> Disciplinare di gara</w:t>
            </w:r>
          </w:p>
        </w:tc>
        <w:tc>
          <w:tcPr>
            <w:tcW w:w="986" w:type="pct"/>
            <w:shd w:val="clear" w:color="auto" w:fill="C6D9F1" w:themeFill="text2" w:themeFillTint="33"/>
            <w:vAlign w:val="center"/>
          </w:tcPr>
          <w:p w14:paraId="756C91E0"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Specificare i dati identificativi del professionista</w:t>
            </w:r>
          </w:p>
          <w:p w14:paraId="61252420"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(nome, cognome, data e luogo di nascita)</w:t>
            </w:r>
          </w:p>
        </w:tc>
        <w:tc>
          <w:tcPr>
            <w:tcW w:w="811" w:type="pct"/>
            <w:shd w:val="clear" w:color="auto" w:fill="C6D9F1" w:themeFill="text2" w:themeFillTint="33"/>
          </w:tcPr>
          <w:p w14:paraId="68E7D33D"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p>
          <w:p w14:paraId="209FAF6B"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p>
          <w:p w14:paraId="291950B3"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Specificare il titolo di studio ed eventuale indirizzo di laurea per i professionisti laureati in ingegneria</w:t>
            </w:r>
          </w:p>
        </w:tc>
        <w:tc>
          <w:tcPr>
            <w:tcW w:w="896" w:type="pct"/>
            <w:shd w:val="clear" w:color="auto" w:fill="C6D9F1" w:themeFill="text2" w:themeFillTint="33"/>
          </w:tcPr>
          <w:p w14:paraId="4B3998AD"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p>
          <w:p w14:paraId="7BA300C8" w14:textId="77777777" w:rsidR="000E3E25" w:rsidRPr="00E60943" w:rsidRDefault="000E3E25" w:rsidP="001F510B">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 xml:space="preserve">Estremi delle relative iscrizioni all’Albo, specificando per i laureati in ingegneria oltre alla Sezione anche il relativo settore  </w:t>
            </w:r>
          </w:p>
        </w:tc>
        <w:tc>
          <w:tcPr>
            <w:tcW w:w="1279" w:type="pct"/>
            <w:shd w:val="clear" w:color="auto" w:fill="C6D9F1" w:themeFill="text2" w:themeFillTint="33"/>
          </w:tcPr>
          <w:p w14:paraId="3761F3FD" w14:textId="77777777" w:rsidR="000E3E25" w:rsidRDefault="000E3E25" w:rsidP="001F510B">
            <w:pPr>
              <w:jc w:val="center"/>
              <w:rPr>
                <w:rFonts w:ascii="Arial" w:hAnsi="Arial" w:cs="Arial"/>
                <w:b/>
                <w:sz w:val="20"/>
                <w:szCs w:val="20"/>
                <w:lang w:eastAsia="en-US"/>
              </w:rPr>
            </w:pPr>
          </w:p>
          <w:p w14:paraId="43DA0A26" w14:textId="77777777" w:rsidR="000E3E25" w:rsidRDefault="000E3E25" w:rsidP="001F510B">
            <w:pPr>
              <w:jc w:val="center"/>
              <w:rPr>
                <w:rFonts w:ascii="Arial" w:hAnsi="Arial" w:cs="Arial"/>
                <w:b/>
                <w:sz w:val="20"/>
                <w:szCs w:val="20"/>
                <w:lang w:eastAsia="en-US"/>
              </w:rPr>
            </w:pPr>
          </w:p>
          <w:p w14:paraId="1EC43A75" w14:textId="77777777" w:rsidR="000E3E25" w:rsidRDefault="000E3E25" w:rsidP="001F510B">
            <w:pPr>
              <w:jc w:val="center"/>
              <w:rPr>
                <w:rFonts w:ascii="Arial" w:hAnsi="Arial" w:cs="Arial"/>
                <w:b/>
                <w:sz w:val="20"/>
                <w:szCs w:val="20"/>
                <w:lang w:eastAsia="en-US"/>
              </w:rPr>
            </w:pPr>
          </w:p>
          <w:p w14:paraId="43B2EFBA" w14:textId="3D76E613" w:rsidR="000E3E25" w:rsidRPr="00E60943" w:rsidRDefault="000E3E25" w:rsidP="00D968A2">
            <w:pPr>
              <w:jc w:val="center"/>
              <w:rPr>
                <w:rFonts w:ascii="Arial" w:hAnsi="Arial" w:cs="Arial"/>
                <w:b/>
                <w:sz w:val="20"/>
                <w:szCs w:val="20"/>
                <w:lang w:eastAsia="en-US"/>
              </w:rPr>
            </w:pPr>
            <w:r w:rsidRPr="00530BCA">
              <w:rPr>
                <w:rFonts w:ascii="Arial" w:hAnsi="Arial" w:cs="Arial"/>
                <w:b/>
                <w:sz w:val="20"/>
                <w:szCs w:val="20"/>
                <w:lang w:eastAsia="en-US"/>
              </w:rPr>
              <w:t xml:space="preserve">Specificare le abilitazioni e/o </w:t>
            </w:r>
            <w:proofErr w:type="spellStart"/>
            <w:r w:rsidRPr="00530BCA">
              <w:rPr>
                <w:rFonts w:ascii="Arial" w:hAnsi="Arial" w:cs="Arial"/>
                <w:b/>
                <w:sz w:val="20"/>
                <w:szCs w:val="20"/>
                <w:lang w:eastAsia="en-US"/>
              </w:rPr>
              <w:t>certficazioni</w:t>
            </w:r>
            <w:proofErr w:type="spellEnd"/>
            <w:r w:rsidRPr="00530BCA">
              <w:rPr>
                <w:rFonts w:ascii="Arial" w:hAnsi="Arial" w:cs="Arial"/>
                <w:b/>
                <w:sz w:val="20"/>
                <w:szCs w:val="20"/>
                <w:lang w:eastAsia="en-US"/>
              </w:rPr>
              <w:t xml:space="preserve"> possedute con riferimento alle professionalità di </w:t>
            </w:r>
            <w:r w:rsidR="00D968A2" w:rsidRPr="00530BCA">
              <w:rPr>
                <w:rFonts w:ascii="Arial" w:hAnsi="Arial" w:cs="Arial"/>
                <w:b/>
                <w:sz w:val="20"/>
                <w:szCs w:val="20"/>
                <w:lang w:eastAsia="en-US"/>
              </w:rPr>
              <w:t>cui al</w:t>
            </w:r>
            <w:r w:rsidRPr="00530BCA">
              <w:rPr>
                <w:rFonts w:ascii="Arial" w:hAnsi="Arial" w:cs="Arial"/>
                <w:b/>
                <w:sz w:val="20"/>
                <w:szCs w:val="20"/>
                <w:lang w:eastAsia="en-US"/>
              </w:rPr>
              <w:t xml:space="preserve"> </w:t>
            </w:r>
            <w:r w:rsidRPr="004F3202">
              <w:rPr>
                <w:rFonts w:ascii="Arial" w:hAnsi="Arial" w:cs="Arial"/>
                <w:b/>
                <w:sz w:val="20"/>
                <w:szCs w:val="20"/>
                <w:lang w:eastAsia="en-US"/>
              </w:rPr>
              <w:t xml:space="preserve">par. </w:t>
            </w:r>
            <w:r w:rsidR="00D968A2" w:rsidRPr="004F3202">
              <w:rPr>
                <w:rFonts w:ascii="Arial" w:hAnsi="Arial" w:cs="Arial"/>
                <w:b/>
                <w:sz w:val="20"/>
                <w:szCs w:val="20"/>
                <w:lang w:eastAsia="en-US"/>
              </w:rPr>
              <w:t>6</w:t>
            </w:r>
            <w:r w:rsidRPr="004F3202">
              <w:rPr>
                <w:rFonts w:ascii="Arial" w:hAnsi="Arial" w:cs="Arial"/>
                <w:b/>
                <w:sz w:val="20"/>
                <w:szCs w:val="20"/>
                <w:lang w:eastAsia="en-US"/>
              </w:rPr>
              <w:t>.</w:t>
            </w:r>
            <w:r w:rsidR="00386B73" w:rsidRPr="004F3202">
              <w:rPr>
                <w:rFonts w:ascii="Arial" w:hAnsi="Arial" w:cs="Arial"/>
                <w:b/>
                <w:sz w:val="20"/>
                <w:szCs w:val="20"/>
                <w:lang w:eastAsia="en-US"/>
              </w:rPr>
              <w:t xml:space="preserve">2 </w:t>
            </w:r>
            <w:r w:rsidRPr="004F3202">
              <w:rPr>
                <w:rFonts w:ascii="Arial" w:hAnsi="Arial" w:cs="Arial"/>
                <w:b/>
                <w:sz w:val="20"/>
                <w:szCs w:val="20"/>
                <w:lang w:eastAsia="en-US"/>
              </w:rPr>
              <w:t>de</w:t>
            </w:r>
            <w:r w:rsidR="00D968A2" w:rsidRPr="004F3202">
              <w:rPr>
                <w:rFonts w:ascii="Arial" w:hAnsi="Arial" w:cs="Arial"/>
                <w:b/>
                <w:sz w:val="20"/>
                <w:szCs w:val="20"/>
                <w:lang w:eastAsia="en-US"/>
              </w:rPr>
              <w:t>l Disciplinare di gara</w:t>
            </w:r>
          </w:p>
        </w:tc>
      </w:tr>
      <w:tr w:rsidR="000E3E25" w:rsidRPr="00DE5A12" w14:paraId="707363F8" w14:textId="77777777" w:rsidTr="000E3E25">
        <w:trPr>
          <w:trHeight w:val="520"/>
        </w:trPr>
        <w:tc>
          <w:tcPr>
            <w:tcW w:w="1028" w:type="pct"/>
          </w:tcPr>
          <w:p w14:paraId="5CF8809A" w14:textId="77777777" w:rsidR="000E3E25" w:rsidRPr="00DE5A12" w:rsidRDefault="000E3E25" w:rsidP="001F510B">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1)</w:t>
            </w:r>
          </w:p>
          <w:p w14:paraId="446A7C65" w14:textId="77777777" w:rsidR="000E3E25" w:rsidRDefault="000E3E25" w:rsidP="001F510B">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 xml:space="preserve">Coordinatore Scientifico del gruppo di </w:t>
            </w:r>
          </w:p>
          <w:p w14:paraId="44331079" w14:textId="77777777" w:rsidR="000E3E25" w:rsidRDefault="000E3E25" w:rsidP="001F510B">
            <w:pPr>
              <w:pStyle w:val="Paragrafoelenco"/>
              <w:widowControl w:val="0"/>
              <w:spacing w:line="240" w:lineRule="auto"/>
              <w:ind w:left="0"/>
              <w:jc w:val="center"/>
              <w:rPr>
                <w:rFonts w:ascii="Arial" w:hAnsi="Arial" w:cs="Arial"/>
                <w:sz w:val="20"/>
                <w:szCs w:val="20"/>
              </w:rPr>
            </w:pPr>
          </w:p>
          <w:p w14:paraId="760BCD5E" w14:textId="77777777" w:rsidR="000E3E25" w:rsidRPr="00DE5A12" w:rsidRDefault="000E3E25" w:rsidP="001F510B">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 xml:space="preserve">progettazione </w:t>
            </w:r>
          </w:p>
        </w:tc>
        <w:tc>
          <w:tcPr>
            <w:tcW w:w="986" w:type="pct"/>
            <w:vAlign w:val="center"/>
          </w:tcPr>
          <w:p w14:paraId="3DD28011"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4F87DBD3" w14:textId="77777777" w:rsidR="000E3E25" w:rsidRPr="00DE5A12" w:rsidRDefault="000E3E25" w:rsidP="001F510B">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2A090AB7"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37ECD8E3"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14493E1B"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58E049C7"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2F7B4B6F"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2809A9A2"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0E3E25" w:rsidRPr="00DE5A12" w14:paraId="3E33B65E" w14:textId="77777777" w:rsidTr="000E3E25">
        <w:trPr>
          <w:trHeight w:val="520"/>
        </w:trPr>
        <w:tc>
          <w:tcPr>
            <w:tcW w:w="1028" w:type="pct"/>
          </w:tcPr>
          <w:p w14:paraId="15CF25A5" w14:textId="77777777" w:rsidR="000E3E25" w:rsidRDefault="000E3E25" w:rsidP="001F510B">
            <w:pPr>
              <w:widowControl w:val="0"/>
              <w:jc w:val="center"/>
              <w:rPr>
                <w:rFonts w:ascii="Arial" w:eastAsia="Calibri" w:hAnsi="Arial" w:cs="Arial"/>
                <w:sz w:val="20"/>
                <w:szCs w:val="20"/>
                <w:lang w:eastAsia="en-US"/>
              </w:rPr>
            </w:pPr>
          </w:p>
          <w:p w14:paraId="46E3EADB" w14:textId="77777777" w:rsidR="000E3E25"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2) </w:t>
            </w:r>
          </w:p>
          <w:p w14:paraId="30B5AB13"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hAnsi="Arial" w:cs="Arial"/>
                <w:color w:val="000000"/>
                <w:sz w:val="20"/>
                <w:szCs w:val="20"/>
              </w:rPr>
              <w:t xml:space="preserve"> </w:t>
            </w:r>
            <w:r w:rsidRPr="00DE5A12">
              <w:rPr>
                <w:rFonts w:ascii="Arial" w:eastAsia="Calibri" w:hAnsi="Arial" w:cs="Arial"/>
                <w:sz w:val="20"/>
                <w:szCs w:val="20"/>
                <w:lang w:eastAsia="en-US"/>
              </w:rPr>
              <w:t xml:space="preserve">Responsabile della </w:t>
            </w:r>
            <w:r>
              <w:rPr>
                <w:rFonts w:ascii="Arial" w:eastAsia="Calibri" w:hAnsi="Arial" w:cs="Arial"/>
                <w:sz w:val="20"/>
                <w:szCs w:val="20"/>
                <w:lang w:eastAsia="en-US"/>
              </w:rPr>
              <w:t>progettazione edile ed architettonica</w:t>
            </w:r>
          </w:p>
          <w:p w14:paraId="4470D7BC" w14:textId="77777777" w:rsidR="000E3E25" w:rsidRPr="00DE5A12" w:rsidRDefault="000E3E25" w:rsidP="001F510B">
            <w:pPr>
              <w:widowControl w:val="0"/>
              <w:jc w:val="center"/>
              <w:rPr>
                <w:rFonts w:ascii="Arial" w:hAnsi="Arial" w:cs="Arial"/>
                <w:sz w:val="20"/>
                <w:szCs w:val="20"/>
              </w:rPr>
            </w:pPr>
          </w:p>
        </w:tc>
        <w:tc>
          <w:tcPr>
            <w:tcW w:w="986" w:type="pct"/>
            <w:vAlign w:val="center"/>
          </w:tcPr>
          <w:p w14:paraId="38112D5A"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0605984F"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1FB0D489" w14:textId="77777777" w:rsidR="000E3E25" w:rsidRPr="00DE5A12" w:rsidRDefault="000E3E25" w:rsidP="001F510B">
            <w:pPr>
              <w:jc w:val="center"/>
              <w:rPr>
                <w:rFonts w:ascii="Arial" w:hAnsi="Arial" w:cs="Arial"/>
                <w:sz w:val="20"/>
                <w:szCs w:val="20"/>
              </w:rPr>
            </w:pPr>
          </w:p>
          <w:p w14:paraId="5DD64A55"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00EE926C" w14:textId="77777777" w:rsidR="000E3E25" w:rsidRPr="00DE5A12" w:rsidRDefault="000E3E25" w:rsidP="001F510B">
            <w:pPr>
              <w:jc w:val="center"/>
              <w:rPr>
                <w:rFonts w:ascii="Arial" w:hAnsi="Arial" w:cs="Arial"/>
                <w:sz w:val="20"/>
                <w:szCs w:val="20"/>
              </w:rPr>
            </w:pPr>
          </w:p>
          <w:p w14:paraId="5B73F028"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09D10DD8" w14:textId="77777777" w:rsidR="000E3E25" w:rsidRPr="00DE5A12" w:rsidRDefault="000E3E25" w:rsidP="001F510B">
            <w:pPr>
              <w:jc w:val="center"/>
              <w:rPr>
                <w:rFonts w:ascii="Arial" w:hAnsi="Arial" w:cs="Arial"/>
                <w:sz w:val="20"/>
                <w:szCs w:val="20"/>
              </w:rPr>
            </w:pPr>
          </w:p>
          <w:p w14:paraId="340CD835"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0E3E25" w:rsidRPr="00DE5A12" w14:paraId="31070D65" w14:textId="77777777" w:rsidTr="000E3E25">
        <w:trPr>
          <w:trHeight w:val="418"/>
        </w:trPr>
        <w:tc>
          <w:tcPr>
            <w:tcW w:w="1028" w:type="pct"/>
          </w:tcPr>
          <w:p w14:paraId="60E80452" w14:textId="77777777" w:rsidR="000E3E25" w:rsidRDefault="000E3E25" w:rsidP="001F510B">
            <w:pPr>
              <w:widowControl w:val="0"/>
              <w:jc w:val="center"/>
              <w:rPr>
                <w:rFonts w:ascii="Arial" w:eastAsia="Calibri" w:hAnsi="Arial" w:cs="Arial"/>
                <w:sz w:val="20"/>
                <w:szCs w:val="20"/>
                <w:lang w:eastAsia="en-US"/>
              </w:rPr>
            </w:pPr>
          </w:p>
          <w:p w14:paraId="3FFAA544"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3)</w:t>
            </w:r>
          </w:p>
          <w:p w14:paraId="0DA2F5A0" w14:textId="77777777" w:rsidR="000E3E25"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w:t>
            </w:r>
            <w:r>
              <w:rPr>
                <w:rFonts w:ascii="Arial" w:eastAsia="Calibri" w:hAnsi="Arial" w:cs="Arial"/>
                <w:sz w:val="20"/>
                <w:szCs w:val="20"/>
                <w:lang w:eastAsia="en-US"/>
              </w:rPr>
              <w:t>della progettazione strutturale</w:t>
            </w:r>
          </w:p>
          <w:p w14:paraId="3FB5BF63" w14:textId="77777777" w:rsidR="000E3E25" w:rsidRPr="00DE5A12" w:rsidRDefault="000E3E25" w:rsidP="001F510B">
            <w:pPr>
              <w:widowControl w:val="0"/>
              <w:jc w:val="center"/>
              <w:rPr>
                <w:rFonts w:ascii="Arial" w:eastAsia="Calibri" w:hAnsi="Arial" w:cs="Arial"/>
                <w:sz w:val="20"/>
                <w:szCs w:val="20"/>
                <w:lang w:eastAsia="en-US"/>
              </w:rPr>
            </w:pPr>
          </w:p>
        </w:tc>
        <w:tc>
          <w:tcPr>
            <w:tcW w:w="986" w:type="pct"/>
            <w:vAlign w:val="center"/>
          </w:tcPr>
          <w:p w14:paraId="3A7BFEA6"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41E4FD4C"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08D62208"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19E44315" w14:textId="77777777" w:rsidR="000E3E25" w:rsidRPr="00DE5A12" w:rsidRDefault="000E3E25" w:rsidP="001F510B">
            <w:pPr>
              <w:jc w:val="center"/>
              <w:rPr>
                <w:rFonts w:ascii="Arial" w:hAnsi="Arial" w:cs="Arial"/>
                <w:sz w:val="20"/>
                <w:szCs w:val="20"/>
              </w:rPr>
            </w:pPr>
          </w:p>
          <w:p w14:paraId="64EE3C9E" w14:textId="77777777" w:rsidR="000E3E25" w:rsidRPr="00DE5A12" w:rsidRDefault="000E3E25" w:rsidP="001F510B">
            <w:pPr>
              <w:jc w:val="center"/>
              <w:rPr>
                <w:rFonts w:ascii="Arial" w:hAnsi="Arial" w:cs="Arial"/>
                <w:sz w:val="20"/>
                <w:szCs w:val="20"/>
              </w:rPr>
            </w:pPr>
          </w:p>
          <w:p w14:paraId="229857E3" w14:textId="77777777" w:rsidR="000E3E25" w:rsidRPr="00DE5A12" w:rsidRDefault="000E3E25" w:rsidP="001F510B">
            <w:pPr>
              <w:jc w:val="center"/>
              <w:rPr>
                <w:rFonts w:ascii="Arial" w:hAnsi="Arial" w:cs="Arial"/>
                <w:sz w:val="20"/>
                <w:szCs w:val="20"/>
              </w:rPr>
            </w:pPr>
          </w:p>
          <w:p w14:paraId="497054D0"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757295FD" w14:textId="77777777" w:rsidR="000E3E25" w:rsidRPr="00DE5A12" w:rsidRDefault="000E3E25" w:rsidP="001F510B">
            <w:pPr>
              <w:jc w:val="center"/>
              <w:rPr>
                <w:rFonts w:ascii="Arial" w:hAnsi="Arial" w:cs="Arial"/>
                <w:sz w:val="20"/>
                <w:szCs w:val="20"/>
              </w:rPr>
            </w:pPr>
          </w:p>
          <w:p w14:paraId="47F0F05D" w14:textId="77777777" w:rsidR="000E3E25" w:rsidRPr="00DE5A12" w:rsidRDefault="000E3E25" w:rsidP="001F510B">
            <w:pPr>
              <w:jc w:val="center"/>
              <w:rPr>
                <w:rFonts w:ascii="Arial" w:hAnsi="Arial" w:cs="Arial"/>
                <w:sz w:val="20"/>
                <w:szCs w:val="20"/>
              </w:rPr>
            </w:pPr>
          </w:p>
          <w:p w14:paraId="0141F788" w14:textId="77777777" w:rsidR="000E3E25" w:rsidRPr="00DE5A12" w:rsidRDefault="000E3E25" w:rsidP="001F510B">
            <w:pPr>
              <w:jc w:val="center"/>
              <w:rPr>
                <w:rFonts w:ascii="Arial" w:hAnsi="Arial" w:cs="Arial"/>
                <w:sz w:val="20"/>
                <w:szCs w:val="20"/>
              </w:rPr>
            </w:pPr>
          </w:p>
          <w:p w14:paraId="5AC1C46B"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5699168F" w14:textId="77777777" w:rsidR="000E3E25" w:rsidRPr="00DE5A12" w:rsidRDefault="000E3E25" w:rsidP="001F510B">
            <w:pPr>
              <w:jc w:val="center"/>
              <w:rPr>
                <w:rFonts w:ascii="Arial" w:hAnsi="Arial" w:cs="Arial"/>
                <w:sz w:val="20"/>
                <w:szCs w:val="20"/>
              </w:rPr>
            </w:pPr>
          </w:p>
          <w:p w14:paraId="4A036183" w14:textId="77777777" w:rsidR="000E3E25" w:rsidRPr="00DE5A12" w:rsidRDefault="000E3E25" w:rsidP="001F510B">
            <w:pPr>
              <w:jc w:val="center"/>
              <w:rPr>
                <w:rFonts w:ascii="Arial" w:hAnsi="Arial" w:cs="Arial"/>
                <w:sz w:val="20"/>
                <w:szCs w:val="20"/>
              </w:rPr>
            </w:pPr>
          </w:p>
          <w:p w14:paraId="7EC0B833" w14:textId="77777777" w:rsidR="000E3E25" w:rsidRPr="00DE5A12" w:rsidRDefault="000E3E25" w:rsidP="001F510B">
            <w:pPr>
              <w:jc w:val="center"/>
              <w:rPr>
                <w:rFonts w:ascii="Arial" w:hAnsi="Arial" w:cs="Arial"/>
                <w:sz w:val="20"/>
                <w:szCs w:val="20"/>
              </w:rPr>
            </w:pPr>
          </w:p>
          <w:p w14:paraId="42678605"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0E3E25" w:rsidRPr="00DE5A12" w14:paraId="23110F3F" w14:textId="77777777" w:rsidTr="000E3E25">
        <w:trPr>
          <w:trHeight w:val="418"/>
        </w:trPr>
        <w:tc>
          <w:tcPr>
            <w:tcW w:w="1028" w:type="pct"/>
          </w:tcPr>
          <w:p w14:paraId="7699B8B6" w14:textId="77777777" w:rsidR="000E3E25" w:rsidRDefault="000E3E25" w:rsidP="001F510B">
            <w:pPr>
              <w:widowControl w:val="0"/>
              <w:jc w:val="center"/>
              <w:rPr>
                <w:rFonts w:ascii="Arial" w:eastAsia="Calibri" w:hAnsi="Arial" w:cs="Arial"/>
                <w:sz w:val="20"/>
                <w:szCs w:val="20"/>
                <w:lang w:eastAsia="en-US"/>
              </w:rPr>
            </w:pPr>
          </w:p>
          <w:p w14:paraId="02501E96"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4)</w:t>
            </w:r>
          </w:p>
          <w:p w14:paraId="56B2111F" w14:textId="77777777" w:rsidR="000E3E25"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w:t>
            </w:r>
            <w:r>
              <w:rPr>
                <w:rFonts w:ascii="Arial" w:eastAsia="Calibri" w:hAnsi="Arial" w:cs="Arial"/>
                <w:sz w:val="20"/>
                <w:szCs w:val="20"/>
                <w:lang w:eastAsia="en-US"/>
              </w:rPr>
              <w:t>della progettazione impianti meccanici</w:t>
            </w:r>
          </w:p>
          <w:p w14:paraId="0847A7B0" w14:textId="77777777" w:rsidR="000E3E25" w:rsidRPr="00DE5A12" w:rsidRDefault="000E3E25" w:rsidP="001F510B">
            <w:pPr>
              <w:widowControl w:val="0"/>
              <w:jc w:val="center"/>
              <w:rPr>
                <w:rFonts w:ascii="Arial" w:eastAsia="Calibri" w:hAnsi="Arial" w:cs="Arial"/>
                <w:sz w:val="20"/>
                <w:szCs w:val="20"/>
                <w:lang w:eastAsia="en-US"/>
              </w:rPr>
            </w:pPr>
          </w:p>
        </w:tc>
        <w:tc>
          <w:tcPr>
            <w:tcW w:w="986" w:type="pct"/>
            <w:vAlign w:val="center"/>
          </w:tcPr>
          <w:p w14:paraId="3FF8B1C0"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42C7F009"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0B506895" w14:textId="77777777" w:rsidR="000E3E25" w:rsidRPr="00DE5A12" w:rsidRDefault="000E3E25" w:rsidP="001F510B">
            <w:pPr>
              <w:jc w:val="center"/>
              <w:rPr>
                <w:rFonts w:ascii="Arial" w:hAnsi="Arial" w:cs="Arial"/>
                <w:sz w:val="20"/>
                <w:szCs w:val="20"/>
              </w:rPr>
            </w:pPr>
          </w:p>
          <w:p w14:paraId="26C8D168"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01163BE1" w14:textId="77777777" w:rsidR="000E3E25" w:rsidRPr="00DE5A12" w:rsidRDefault="000E3E25" w:rsidP="001F510B">
            <w:pPr>
              <w:jc w:val="center"/>
              <w:rPr>
                <w:rFonts w:ascii="Arial" w:hAnsi="Arial" w:cs="Arial"/>
                <w:sz w:val="20"/>
                <w:szCs w:val="20"/>
              </w:rPr>
            </w:pPr>
          </w:p>
          <w:p w14:paraId="4D03E9F3"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2A32E67F" w14:textId="77777777" w:rsidR="000E3E25" w:rsidRPr="00DE5A12" w:rsidRDefault="000E3E25" w:rsidP="001F510B">
            <w:pPr>
              <w:jc w:val="center"/>
              <w:rPr>
                <w:rFonts w:ascii="Arial" w:hAnsi="Arial" w:cs="Arial"/>
                <w:sz w:val="20"/>
                <w:szCs w:val="20"/>
              </w:rPr>
            </w:pPr>
          </w:p>
          <w:p w14:paraId="7DC1658F"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0E3E25" w:rsidRPr="00DE5A12" w14:paraId="29C3B8CC" w14:textId="77777777" w:rsidTr="000E3E25">
        <w:trPr>
          <w:trHeight w:val="418"/>
        </w:trPr>
        <w:tc>
          <w:tcPr>
            <w:tcW w:w="1028" w:type="pct"/>
          </w:tcPr>
          <w:p w14:paraId="6082A958" w14:textId="77777777" w:rsidR="000E3E25" w:rsidRDefault="000E3E25" w:rsidP="001F510B">
            <w:pPr>
              <w:widowControl w:val="0"/>
              <w:jc w:val="center"/>
              <w:rPr>
                <w:rFonts w:ascii="Arial" w:eastAsia="Calibri" w:hAnsi="Arial" w:cs="Arial"/>
                <w:sz w:val="20"/>
                <w:szCs w:val="20"/>
                <w:lang w:eastAsia="en-US"/>
              </w:rPr>
            </w:pPr>
          </w:p>
          <w:p w14:paraId="0FA77D6C"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5)</w:t>
            </w:r>
          </w:p>
          <w:p w14:paraId="278353A8"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della progettazione </w:t>
            </w:r>
            <w:r>
              <w:rPr>
                <w:rFonts w:ascii="Arial" w:eastAsia="Calibri" w:hAnsi="Arial" w:cs="Arial"/>
                <w:sz w:val="20"/>
                <w:szCs w:val="20"/>
                <w:lang w:eastAsia="en-US"/>
              </w:rPr>
              <w:t>e impianti elettrici speciali</w:t>
            </w:r>
          </w:p>
          <w:p w14:paraId="742D0914" w14:textId="77777777" w:rsidR="000E3E25" w:rsidRPr="00DE5A12" w:rsidRDefault="000E3E25" w:rsidP="001F510B">
            <w:pPr>
              <w:widowControl w:val="0"/>
              <w:jc w:val="center"/>
              <w:rPr>
                <w:rFonts w:ascii="Arial" w:eastAsia="Calibri" w:hAnsi="Arial" w:cs="Arial"/>
                <w:sz w:val="20"/>
                <w:szCs w:val="20"/>
                <w:lang w:eastAsia="en-US"/>
              </w:rPr>
            </w:pPr>
          </w:p>
        </w:tc>
        <w:tc>
          <w:tcPr>
            <w:tcW w:w="986" w:type="pct"/>
            <w:vAlign w:val="center"/>
          </w:tcPr>
          <w:p w14:paraId="7EC2352E"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7B7F1BB8"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56576558"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71D7B26A"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8343C3" w:rsidRPr="00DE5A12" w14:paraId="77A8CE8E" w14:textId="77777777" w:rsidTr="000E3E25">
        <w:trPr>
          <w:trHeight w:val="418"/>
        </w:trPr>
        <w:tc>
          <w:tcPr>
            <w:tcW w:w="1028" w:type="pct"/>
          </w:tcPr>
          <w:p w14:paraId="72BF6FF7" w14:textId="77777777" w:rsidR="008343C3" w:rsidRPr="004F3202" w:rsidRDefault="008343C3" w:rsidP="008343C3">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 xml:space="preserve">6) </w:t>
            </w:r>
          </w:p>
          <w:p w14:paraId="5CB09848" w14:textId="793148B6" w:rsidR="008343C3" w:rsidRPr="00F71F0F" w:rsidRDefault="008343C3" w:rsidP="008343C3">
            <w:pPr>
              <w:widowControl w:val="0"/>
              <w:jc w:val="center"/>
              <w:rPr>
                <w:rFonts w:ascii="Arial" w:eastAsia="Calibri" w:hAnsi="Arial" w:cs="Arial"/>
                <w:sz w:val="20"/>
                <w:szCs w:val="20"/>
                <w:highlight w:val="yellow"/>
                <w:lang w:eastAsia="en-US"/>
              </w:rPr>
            </w:pPr>
            <w:r w:rsidRPr="004F3202">
              <w:rPr>
                <w:rFonts w:ascii="Arial" w:eastAsia="Calibri" w:hAnsi="Arial" w:cs="Arial"/>
                <w:sz w:val="20"/>
                <w:szCs w:val="20"/>
                <w:lang w:eastAsia="en-US"/>
              </w:rPr>
              <w:t xml:space="preserve">Responsabile della progettazione </w:t>
            </w:r>
            <w:proofErr w:type="spellStart"/>
            <w:r w:rsidRPr="004F3202">
              <w:rPr>
                <w:rFonts w:ascii="Arial" w:eastAsia="Calibri" w:hAnsi="Arial" w:cs="Arial"/>
                <w:sz w:val="20"/>
                <w:szCs w:val="20"/>
                <w:lang w:eastAsia="en-US"/>
              </w:rPr>
              <w:t>anticendio</w:t>
            </w:r>
            <w:proofErr w:type="spellEnd"/>
          </w:p>
        </w:tc>
        <w:tc>
          <w:tcPr>
            <w:tcW w:w="986" w:type="pct"/>
            <w:vAlign w:val="center"/>
          </w:tcPr>
          <w:p w14:paraId="7DCED7A5" w14:textId="08540586" w:rsidR="008343C3" w:rsidRPr="00F71F0F" w:rsidRDefault="008343C3" w:rsidP="008343C3">
            <w:pPr>
              <w:widowControl w:val="0"/>
              <w:autoSpaceDE w:val="0"/>
              <w:autoSpaceDN w:val="0"/>
              <w:spacing w:after="120"/>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0333DED0" w14:textId="21F25295" w:rsidR="008343C3" w:rsidRPr="00F71F0F" w:rsidRDefault="008343C3" w:rsidP="008343C3">
            <w:pPr>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77F78D6D" w14:textId="68B09694" w:rsidR="008343C3" w:rsidRPr="00F71F0F" w:rsidRDefault="008343C3" w:rsidP="008343C3">
            <w:pPr>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6EF993D2" w14:textId="27ACC191" w:rsidR="008343C3" w:rsidRPr="00F71F0F" w:rsidRDefault="008343C3" w:rsidP="008343C3">
            <w:pPr>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8343C3" w:rsidRPr="00DE5A12" w14:paraId="3E2BC350" w14:textId="77777777" w:rsidTr="000E3E25">
        <w:trPr>
          <w:trHeight w:val="418"/>
        </w:trPr>
        <w:tc>
          <w:tcPr>
            <w:tcW w:w="1028" w:type="pct"/>
          </w:tcPr>
          <w:p w14:paraId="7AA599DA" w14:textId="77777777" w:rsidR="008343C3" w:rsidRPr="004F3202" w:rsidRDefault="008343C3" w:rsidP="008343C3">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7)</w:t>
            </w:r>
          </w:p>
          <w:p w14:paraId="43D2C80A" w14:textId="2C129942" w:rsidR="008343C3" w:rsidRPr="004F3202" w:rsidRDefault="008343C3" w:rsidP="008343C3">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Responsabile competente in acustica</w:t>
            </w:r>
          </w:p>
        </w:tc>
        <w:tc>
          <w:tcPr>
            <w:tcW w:w="986" w:type="pct"/>
            <w:vAlign w:val="center"/>
          </w:tcPr>
          <w:p w14:paraId="0850F8B5" w14:textId="28950A28" w:rsidR="008343C3" w:rsidRPr="00F71F0F" w:rsidRDefault="008343C3" w:rsidP="008343C3">
            <w:pPr>
              <w:widowControl w:val="0"/>
              <w:autoSpaceDE w:val="0"/>
              <w:autoSpaceDN w:val="0"/>
              <w:spacing w:after="120"/>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2561FFC3" w14:textId="14F22826" w:rsidR="008343C3" w:rsidRPr="00F71F0F" w:rsidRDefault="008343C3" w:rsidP="008343C3">
            <w:pPr>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3B9DA4AC" w14:textId="3E7BE8AC" w:rsidR="008343C3" w:rsidRPr="00F71F0F" w:rsidRDefault="008343C3" w:rsidP="008343C3">
            <w:pPr>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29C3233E" w14:textId="54D19111" w:rsidR="008343C3" w:rsidRPr="00F71F0F" w:rsidRDefault="008343C3" w:rsidP="008343C3">
            <w:pPr>
              <w:jc w:val="center"/>
              <w:rPr>
                <w:rFonts w:ascii="Arial" w:hAnsi="Arial" w:cs="Arial"/>
                <w:sz w:val="20"/>
                <w:szCs w:val="20"/>
                <w:highlight w:val="yellow"/>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F71F0F" w:rsidRPr="00DE5A12" w14:paraId="1DC805C9" w14:textId="77777777" w:rsidTr="000E3E25">
        <w:trPr>
          <w:trHeight w:val="418"/>
        </w:trPr>
        <w:tc>
          <w:tcPr>
            <w:tcW w:w="1028" w:type="pct"/>
          </w:tcPr>
          <w:p w14:paraId="549542C0" w14:textId="77777777" w:rsidR="00F71F0F" w:rsidRPr="00DE5A12" w:rsidRDefault="00F71F0F" w:rsidP="00F71F0F">
            <w:pPr>
              <w:widowControl w:val="0"/>
              <w:jc w:val="center"/>
              <w:rPr>
                <w:rFonts w:ascii="Arial" w:hAnsi="Arial" w:cs="Arial"/>
                <w:sz w:val="20"/>
                <w:szCs w:val="20"/>
                <w:lang w:eastAsia="en-US"/>
              </w:rPr>
            </w:pPr>
          </w:p>
          <w:p w14:paraId="7D2E9504" w14:textId="01ED8204" w:rsidR="00F71F0F" w:rsidRPr="00DE5A12" w:rsidRDefault="00F71F0F" w:rsidP="00F71F0F">
            <w:pPr>
              <w:widowControl w:val="0"/>
              <w:jc w:val="center"/>
              <w:rPr>
                <w:rFonts w:ascii="Arial" w:hAnsi="Arial" w:cs="Arial"/>
                <w:sz w:val="20"/>
                <w:szCs w:val="20"/>
                <w:lang w:eastAsia="en-US"/>
              </w:rPr>
            </w:pPr>
            <w:r w:rsidRPr="004F3202">
              <w:rPr>
                <w:rFonts w:ascii="Arial" w:hAnsi="Arial" w:cs="Arial"/>
                <w:sz w:val="20"/>
                <w:szCs w:val="20"/>
                <w:lang w:eastAsia="en-US"/>
              </w:rPr>
              <w:t>8)</w:t>
            </w:r>
          </w:p>
          <w:p w14:paraId="7F17AF6A" w14:textId="77777777" w:rsidR="00F71F0F" w:rsidRPr="00DE5A12" w:rsidRDefault="00F71F0F" w:rsidP="00F71F0F">
            <w:pPr>
              <w:widowControl w:val="0"/>
              <w:jc w:val="center"/>
              <w:rPr>
                <w:rFonts w:ascii="Arial" w:hAnsi="Arial" w:cs="Arial"/>
                <w:sz w:val="20"/>
                <w:szCs w:val="20"/>
                <w:lang w:eastAsia="en-US"/>
              </w:rPr>
            </w:pPr>
            <w:r w:rsidRPr="00DE5A12">
              <w:rPr>
                <w:rFonts w:ascii="Arial" w:hAnsi="Arial" w:cs="Arial"/>
                <w:sz w:val="20"/>
                <w:szCs w:val="20"/>
                <w:lang w:eastAsia="en-US"/>
              </w:rPr>
              <w:t xml:space="preserve">Responsabile </w:t>
            </w:r>
            <w:r>
              <w:rPr>
                <w:rFonts w:ascii="Arial" w:hAnsi="Arial" w:cs="Arial"/>
                <w:sz w:val="20"/>
                <w:szCs w:val="20"/>
                <w:lang w:eastAsia="en-US"/>
              </w:rPr>
              <w:t>del processo BIM</w:t>
            </w:r>
          </w:p>
          <w:p w14:paraId="4AB1642D" w14:textId="77777777" w:rsidR="00F71F0F" w:rsidRPr="00DE5A12" w:rsidRDefault="00F71F0F" w:rsidP="00F71F0F">
            <w:pPr>
              <w:widowControl w:val="0"/>
              <w:jc w:val="center"/>
              <w:rPr>
                <w:rFonts w:ascii="Arial" w:eastAsia="Calibri" w:hAnsi="Arial" w:cs="Arial"/>
                <w:color w:val="FF0000"/>
                <w:sz w:val="20"/>
                <w:szCs w:val="20"/>
                <w:lang w:eastAsia="en-US"/>
              </w:rPr>
            </w:pPr>
          </w:p>
        </w:tc>
        <w:tc>
          <w:tcPr>
            <w:tcW w:w="986" w:type="pct"/>
            <w:vAlign w:val="center"/>
          </w:tcPr>
          <w:p w14:paraId="125CF721" w14:textId="77777777" w:rsidR="00F71F0F" w:rsidRPr="00DE5A12" w:rsidRDefault="00F71F0F" w:rsidP="00F71F0F">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13816C3B" w14:textId="77777777" w:rsidR="00F71F0F" w:rsidRPr="00DE5A12" w:rsidRDefault="00F71F0F" w:rsidP="00F71F0F">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6721D299" w14:textId="77777777" w:rsidR="00F71F0F" w:rsidRPr="00DE5A12" w:rsidRDefault="00F71F0F" w:rsidP="00F71F0F">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17991625" w14:textId="77777777" w:rsidR="00F71F0F" w:rsidRPr="00DE5A12" w:rsidRDefault="00F71F0F" w:rsidP="00F71F0F">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F71F0F" w:rsidRPr="00DE5A12" w14:paraId="25176C09" w14:textId="77777777" w:rsidTr="000E3E25">
        <w:trPr>
          <w:trHeight w:val="418"/>
        </w:trPr>
        <w:tc>
          <w:tcPr>
            <w:tcW w:w="1028" w:type="pct"/>
          </w:tcPr>
          <w:p w14:paraId="1D92AF7C" w14:textId="77777777" w:rsidR="00F71F0F" w:rsidRPr="00DE5A12" w:rsidRDefault="00F71F0F" w:rsidP="00F71F0F">
            <w:pPr>
              <w:widowControl w:val="0"/>
              <w:jc w:val="center"/>
              <w:rPr>
                <w:rFonts w:ascii="Arial" w:hAnsi="Arial" w:cs="Arial"/>
                <w:sz w:val="20"/>
                <w:szCs w:val="20"/>
                <w:lang w:eastAsia="en-US"/>
              </w:rPr>
            </w:pPr>
          </w:p>
          <w:p w14:paraId="1F62FC1E" w14:textId="42662E46" w:rsidR="00F71F0F" w:rsidRPr="00DE5A12" w:rsidRDefault="00F71F0F" w:rsidP="00F71F0F">
            <w:pPr>
              <w:widowControl w:val="0"/>
              <w:jc w:val="center"/>
              <w:rPr>
                <w:rFonts w:ascii="Arial" w:hAnsi="Arial" w:cs="Arial"/>
                <w:sz w:val="20"/>
                <w:szCs w:val="20"/>
                <w:lang w:eastAsia="en-US"/>
              </w:rPr>
            </w:pPr>
            <w:r>
              <w:rPr>
                <w:rFonts w:ascii="Arial" w:hAnsi="Arial" w:cs="Arial"/>
                <w:sz w:val="20"/>
                <w:szCs w:val="20"/>
                <w:lang w:eastAsia="en-US"/>
              </w:rPr>
              <w:t>9</w:t>
            </w:r>
            <w:r w:rsidRPr="00DE5A12">
              <w:rPr>
                <w:rFonts w:ascii="Arial" w:hAnsi="Arial" w:cs="Arial"/>
                <w:sz w:val="20"/>
                <w:szCs w:val="20"/>
                <w:lang w:eastAsia="en-US"/>
              </w:rPr>
              <w:t>)</w:t>
            </w:r>
          </w:p>
          <w:p w14:paraId="336EDD19" w14:textId="77777777" w:rsidR="00F71F0F" w:rsidRPr="00DE5A12" w:rsidRDefault="00F71F0F" w:rsidP="00F71F0F">
            <w:pPr>
              <w:widowControl w:val="0"/>
              <w:jc w:val="center"/>
              <w:rPr>
                <w:rFonts w:ascii="Arial" w:hAnsi="Arial" w:cs="Arial"/>
                <w:sz w:val="20"/>
                <w:szCs w:val="20"/>
                <w:lang w:eastAsia="en-US"/>
              </w:rPr>
            </w:pPr>
            <w:r>
              <w:rPr>
                <w:rFonts w:ascii="Arial" w:hAnsi="Arial" w:cs="Arial"/>
                <w:sz w:val="20"/>
                <w:szCs w:val="20"/>
                <w:lang w:eastAsia="en-US"/>
              </w:rPr>
              <w:t>Responsabile dello sviluppo dei criteri CAM</w:t>
            </w:r>
          </w:p>
          <w:p w14:paraId="3F24C586" w14:textId="77777777" w:rsidR="00F71F0F" w:rsidRPr="00DE5A12" w:rsidRDefault="00F71F0F" w:rsidP="00F71F0F">
            <w:pPr>
              <w:widowControl w:val="0"/>
              <w:jc w:val="center"/>
              <w:rPr>
                <w:rFonts w:ascii="Arial" w:hAnsi="Arial" w:cs="Arial"/>
                <w:sz w:val="20"/>
                <w:szCs w:val="20"/>
                <w:lang w:eastAsia="en-US"/>
              </w:rPr>
            </w:pPr>
          </w:p>
        </w:tc>
        <w:tc>
          <w:tcPr>
            <w:tcW w:w="986" w:type="pct"/>
            <w:vAlign w:val="center"/>
          </w:tcPr>
          <w:p w14:paraId="00BA7D6D" w14:textId="77777777" w:rsidR="00F71F0F" w:rsidRPr="00DE5A12" w:rsidRDefault="00F71F0F" w:rsidP="00F71F0F">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0D6A669D" w14:textId="77777777" w:rsidR="00F71F0F" w:rsidRPr="00DE5A12" w:rsidRDefault="00F71F0F" w:rsidP="00F71F0F">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45EF485D" w14:textId="77777777" w:rsidR="00F71F0F" w:rsidRPr="00DE5A12" w:rsidRDefault="00F71F0F" w:rsidP="00F71F0F">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07B7E707" w14:textId="77777777" w:rsidR="00F71F0F" w:rsidRPr="00DE5A12" w:rsidRDefault="00F71F0F" w:rsidP="00F71F0F">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F71F0F" w:rsidRPr="00DE5A12" w14:paraId="0FC0DBA6" w14:textId="77777777" w:rsidTr="000E3E25">
        <w:trPr>
          <w:trHeight w:val="418"/>
        </w:trPr>
        <w:tc>
          <w:tcPr>
            <w:tcW w:w="1028" w:type="pct"/>
          </w:tcPr>
          <w:p w14:paraId="0E986A17" w14:textId="77777777" w:rsidR="00F71F0F" w:rsidRDefault="00F71F0F" w:rsidP="00F71F0F">
            <w:pPr>
              <w:widowControl w:val="0"/>
              <w:jc w:val="center"/>
              <w:rPr>
                <w:rFonts w:ascii="Arial" w:hAnsi="Arial" w:cs="Arial"/>
                <w:color w:val="000000"/>
                <w:sz w:val="20"/>
                <w:szCs w:val="20"/>
              </w:rPr>
            </w:pPr>
          </w:p>
          <w:p w14:paraId="082ABF83" w14:textId="6F9349A0" w:rsidR="00F71F0F" w:rsidRDefault="00F71F0F" w:rsidP="00F71F0F">
            <w:pPr>
              <w:widowControl w:val="0"/>
              <w:jc w:val="center"/>
              <w:rPr>
                <w:rFonts w:ascii="Arial" w:hAnsi="Arial" w:cs="Arial"/>
                <w:color w:val="000000"/>
                <w:sz w:val="20"/>
                <w:szCs w:val="20"/>
              </w:rPr>
            </w:pPr>
            <w:r>
              <w:rPr>
                <w:rFonts w:ascii="Arial" w:hAnsi="Arial" w:cs="Arial"/>
                <w:color w:val="000000"/>
                <w:sz w:val="20"/>
                <w:szCs w:val="20"/>
              </w:rPr>
              <w:t>10)</w:t>
            </w:r>
          </w:p>
          <w:p w14:paraId="6B01BF2E" w14:textId="77777777" w:rsidR="00F71F0F" w:rsidRDefault="00F71F0F" w:rsidP="00F71F0F">
            <w:pPr>
              <w:widowControl w:val="0"/>
              <w:jc w:val="center"/>
              <w:rPr>
                <w:rFonts w:ascii="Arial" w:hAnsi="Arial" w:cs="Arial"/>
                <w:color w:val="000000"/>
                <w:sz w:val="20"/>
                <w:szCs w:val="20"/>
              </w:rPr>
            </w:pPr>
            <w:r>
              <w:rPr>
                <w:rFonts w:ascii="Arial" w:hAnsi="Arial" w:cs="Arial"/>
                <w:color w:val="000000"/>
                <w:sz w:val="20"/>
                <w:szCs w:val="20"/>
              </w:rPr>
              <w:t>Geologo</w:t>
            </w:r>
          </w:p>
          <w:p w14:paraId="3D104990" w14:textId="77777777" w:rsidR="00F71F0F" w:rsidRPr="00DE5A12" w:rsidRDefault="00F71F0F" w:rsidP="00F71F0F">
            <w:pPr>
              <w:widowControl w:val="0"/>
              <w:jc w:val="center"/>
              <w:rPr>
                <w:rFonts w:ascii="Arial" w:hAnsi="Arial" w:cs="Arial"/>
                <w:sz w:val="20"/>
                <w:szCs w:val="20"/>
                <w:lang w:eastAsia="en-US"/>
              </w:rPr>
            </w:pPr>
          </w:p>
        </w:tc>
        <w:tc>
          <w:tcPr>
            <w:tcW w:w="986" w:type="pct"/>
            <w:vAlign w:val="center"/>
          </w:tcPr>
          <w:p w14:paraId="34E2EAE9" w14:textId="77777777" w:rsidR="00F71F0F" w:rsidRPr="00DE5A12" w:rsidRDefault="00F71F0F" w:rsidP="00F71F0F">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005ABF12" w14:textId="77777777" w:rsidR="00F71F0F" w:rsidRPr="00DE5A12" w:rsidRDefault="00F71F0F" w:rsidP="00F71F0F">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3460C186" w14:textId="77777777" w:rsidR="00F71F0F" w:rsidRPr="00DE5A12" w:rsidRDefault="00F71F0F" w:rsidP="00F71F0F">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7EECFD0E" w14:textId="77777777" w:rsidR="00F71F0F" w:rsidRPr="00DE5A12" w:rsidRDefault="00F71F0F" w:rsidP="00F71F0F">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bl>
    <w:p w14:paraId="3D6DD647" w14:textId="0D59DD29" w:rsidR="000E3E25" w:rsidRDefault="000E3E25" w:rsidP="0098533A">
      <w:pPr>
        <w:autoSpaceDE w:val="0"/>
        <w:autoSpaceDN w:val="0"/>
        <w:adjustRightInd w:val="0"/>
        <w:rPr>
          <w:rFonts w:ascii="Arial" w:hAnsi="Arial" w:cs="Arial"/>
          <w:b/>
          <w:i/>
          <w:sz w:val="22"/>
          <w:szCs w:val="22"/>
        </w:rPr>
      </w:pPr>
    </w:p>
    <w:p w14:paraId="22734199" w14:textId="77777777" w:rsidR="000E3E25" w:rsidRDefault="000E3E25" w:rsidP="001F0553">
      <w:pPr>
        <w:autoSpaceDE w:val="0"/>
        <w:autoSpaceDN w:val="0"/>
        <w:adjustRightInd w:val="0"/>
        <w:ind w:left="567" w:hanging="567"/>
        <w:rPr>
          <w:rFonts w:ascii="Arial" w:hAnsi="Arial" w:cs="Arial"/>
          <w:b/>
          <w:i/>
          <w:sz w:val="22"/>
          <w:szCs w:val="22"/>
        </w:rPr>
      </w:pPr>
    </w:p>
    <w:p w14:paraId="41D3558F" w14:textId="70B45BAC" w:rsidR="007053E2" w:rsidRDefault="00666D1C" w:rsidP="0098533A">
      <w:pPr>
        <w:autoSpaceDE w:val="0"/>
        <w:autoSpaceDN w:val="0"/>
        <w:adjustRightInd w:val="0"/>
        <w:ind w:left="284" w:hanging="284"/>
        <w:rPr>
          <w:rFonts w:ascii="Arial" w:hAnsi="Arial" w:cs="Arial"/>
          <w:sz w:val="22"/>
          <w:szCs w:val="22"/>
        </w:rPr>
      </w:pPr>
      <w:r>
        <w:rPr>
          <w:rFonts w:ascii="Arial" w:hAnsi="Arial" w:cs="Arial"/>
          <w:b/>
          <w:i/>
          <w:sz w:val="22"/>
          <w:szCs w:val="22"/>
        </w:rPr>
        <w:t xml:space="preserve">b) (per il </w:t>
      </w:r>
      <w:r w:rsidR="000E6633" w:rsidRPr="002E27A9">
        <w:rPr>
          <w:rFonts w:ascii="Arial" w:hAnsi="Arial" w:cs="Arial"/>
          <w:b/>
          <w:i/>
          <w:sz w:val="22"/>
          <w:szCs w:val="22"/>
        </w:rPr>
        <w:t xml:space="preserve">concorrente in possesso della attestazione di qualificazione SOA per la </w:t>
      </w:r>
      <w:r w:rsidR="000E6633" w:rsidRPr="00C021CE">
        <w:rPr>
          <w:rFonts w:ascii="Arial" w:hAnsi="Arial" w:cs="Arial"/>
          <w:b/>
          <w:i/>
          <w:sz w:val="22"/>
          <w:szCs w:val="22"/>
        </w:rPr>
        <w:t xml:space="preserve">sola       costruzione </w:t>
      </w:r>
      <w:r w:rsidR="000E6633" w:rsidRPr="002E27A9">
        <w:rPr>
          <w:rFonts w:ascii="Arial" w:hAnsi="Arial" w:cs="Arial"/>
          <w:b/>
          <w:i/>
          <w:sz w:val="22"/>
          <w:szCs w:val="22"/>
        </w:rPr>
        <w:t xml:space="preserve">oppure per la costruzione e progettazione, che non si qualifichi </w:t>
      </w:r>
      <w:r w:rsidR="002E27A9" w:rsidRPr="002E27A9">
        <w:rPr>
          <w:rFonts w:ascii="Arial" w:hAnsi="Arial" w:cs="Arial"/>
          <w:b/>
          <w:bCs/>
          <w:sz w:val="22"/>
          <w:szCs w:val="22"/>
        </w:rPr>
        <w:t xml:space="preserve">autonomamente) </w:t>
      </w:r>
      <w:r w:rsidR="004576E8">
        <w:rPr>
          <w:rFonts w:ascii="Arial" w:hAnsi="Arial" w:cs="Arial"/>
          <w:sz w:val="22"/>
          <w:szCs w:val="22"/>
        </w:rPr>
        <w:t>che intende avvalersi</w:t>
      </w:r>
      <w:r w:rsidR="002E27A9" w:rsidRPr="002E27A9">
        <w:rPr>
          <w:rFonts w:ascii="Arial" w:hAnsi="Arial" w:cs="Arial"/>
          <w:sz w:val="22"/>
          <w:szCs w:val="22"/>
        </w:rPr>
        <w:t xml:space="preserve"> per la progettazione esecutiva dei progettisti</w:t>
      </w:r>
      <w:r w:rsidR="00C021CE">
        <w:rPr>
          <w:rFonts w:ascii="Arial" w:hAnsi="Arial" w:cs="Arial"/>
          <w:sz w:val="22"/>
          <w:szCs w:val="22"/>
        </w:rPr>
        <w:t xml:space="preserve"> esterni di seguito</w:t>
      </w:r>
      <w:r w:rsidR="002E27A9">
        <w:rPr>
          <w:rFonts w:ascii="Arial" w:hAnsi="Arial" w:cs="Arial"/>
          <w:b/>
          <w:i/>
          <w:sz w:val="22"/>
          <w:szCs w:val="22"/>
        </w:rPr>
        <w:t xml:space="preserve"> </w:t>
      </w:r>
      <w:r w:rsidR="002E27A9" w:rsidRPr="002E27A9">
        <w:rPr>
          <w:rFonts w:ascii="Arial" w:hAnsi="Arial" w:cs="Arial"/>
          <w:sz w:val="22"/>
          <w:szCs w:val="22"/>
        </w:rPr>
        <w:t>individuati</w:t>
      </w:r>
      <w:r w:rsidR="00C021CE">
        <w:rPr>
          <w:rFonts w:ascii="Arial" w:hAnsi="Arial" w:cs="Arial"/>
          <w:sz w:val="22"/>
          <w:szCs w:val="22"/>
        </w:rPr>
        <w:t>:</w:t>
      </w:r>
    </w:p>
    <w:p w14:paraId="0E61650B" w14:textId="1ABAF3CF" w:rsidR="00DF36D2" w:rsidRDefault="00DF36D2" w:rsidP="001F0553">
      <w:pPr>
        <w:autoSpaceDE w:val="0"/>
        <w:autoSpaceDN w:val="0"/>
        <w:adjustRightInd w:val="0"/>
        <w:ind w:left="567" w:hanging="567"/>
        <w:rPr>
          <w:rFonts w:ascii="Arial" w:hAnsi="Arial" w:cs="Arial"/>
          <w:sz w:val="22"/>
          <w:szCs w:val="22"/>
        </w:rPr>
      </w:pPr>
    </w:p>
    <w:tbl>
      <w:tblPr>
        <w:tblpPr w:leftFromText="141" w:rightFromText="141" w:vertAnchor="text" w:horzAnchor="margin" w:tblpXSpec="center" w:tblpY="173"/>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2"/>
        <w:gridCol w:w="1872"/>
        <w:gridCol w:w="1540"/>
        <w:gridCol w:w="1701"/>
        <w:gridCol w:w="2428"/>
      </w:tblGrid>
      <w:tr w:rsidR="00DF36D2" w:rsidRPr="00E60943" w14:paraId="22C035EF" w14:textId="77777777" w:rsidTr="000D463D">
        <w:trPr>
          <w:trHeight w:val="2983"/>
        </w:trPr>
        <w:tc>
          <w:tcPr>
            <w:tcW w:w="1028" w:type="pct"/>
            <w:shd w:val="clear" w:color="auto" w:fill="C6D9F1" w:themeFill="text2" w:themeFillTint="33"/>
            <w:vAlign w:val="center"/>
          </w:tcPr>
          <w:p w14:paraId="030BB8F7" w14:textId="15653E92" w:rsidR="00DF36D2" w:rsidRPr="00E60943" w:rsidRDefault="00DF36D2" w:rsidP="000D463D">
            <w:pPr>
              <w:jc w:val="center"/>
              <w:rPr>
                <w:rFonts w:ascii="Arial" w:hAnsi="Arial" w:cs="Arial"/>
                <w:b/>
                <w:sz w:val="20"/>
                <w:szCs w:val="20"/>
                <w:lang w:eastAsia="x-none"/>
              </w:rPr>
            </w:pPr>
            <w:r w:rsidRPr="00E60943">
              <w:rPr>
                <w:rFonts w:ascii="Arial" w:hAnsi="Arial" w:cs="Arial"/>
                <w:b/>
                <w:sz w:val="20"/>
                <w:szCs w:val="20"/>
                <w:lang w:eastAsia="x-none"/>
              </w:rPr>
              <w:t>Professionalità di cui al par</w:t>
            </w:r>
            <w:r w:rsidRPr="004F3202">
              <w:rPr>
                <w:rFonts w:ascii="Arial" w:hAnsi="Arial" w:cs="Arial"/>
                <w:b/>
                <w:sz w:val="20"/>
                <w:szCs w:val="20"/>
                <w:lang w:eastAsia="x-none"/>
              </w:rPr>
              <w:t xml:space="preserve">. </w:t>
            </w:r>
            <w:r w:rsidR="00766FCF" w:rsidRPr="004F3202">
              <w:rPr>
                <w:rFonts w:ascii="Arial" w:hAnsi="Arial" w:cs="Arial"/>
                <w:b/>
                <w:sz w:val="20"/>
                <w:szCs w:val="20"/>
                <w:lang w:eastAsia="x-none"/>
              </w:rPr>
              <w:t>6.</w:t>
            </w:r>
            <w:r w:rsidR="00386B73" w:rsidRPr="004F3202">
              <w:rPr>
                <w:rFonts w:ascii="Arial" w:hAnsi="Arial" w:cs="Arial"/>
                <w:b/>
                <w:sz w:val="20"/>
                <w:szCs w:val="20"/>
                <w:lang w:eastAsia="x-none"/>
              </w:rPr>
              <w:t xml:space="preserve">2 </w:t>
            </w:r>
            <w:r w:rsidR="00766FCF" w:rsidRPr="004F3202">
              <w:rPr>
                <w:rFonts w:ascii="Arial" w:hAnsi="Arial" w:cs="Arial"/>
                <w:b/>
                <w:sz w:val="20"/>
                <w:szCs w:val="20"/>
                <w:lang w:eastAsia="x-none"/>
              </w:rPr>
              <w:t>del Disciplinare di gara</w:t>
            </w:r>
          </w:p>
        </w:tc>
        <w:tc>
          <w:tcPr>
            <w:tcW w:w="986" w:type="pct"/>
            <w:shd w:val="clear" w:color="auto" w:fill="C6D9F1" w:themeFill="text2" w:themeFillTint="33"/>
            <w:vAlign w:val="center"/>
          </w:tcPr>
          <w:p w14:paraId="73C39439"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Specificare i dati identificativi del professionista</w:t>
            </w:r>
          </w:p>
          <w:p w14:paraId="311A4D44"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(nome, cognome, data e luogo di nascita)</w:t>
            </w:r>
          </w:p>
        </w:tc>
        <w:tc>
          <w:tcPr>
            <w:tcW w:w="811" w:type="pct"/>
            <w:shd w:val="clear" w:color="auto" w:fill="C6D9F1" w:themeFill="text2" w:themeFillTint="33"/>
          </w:tcPr>
          <w:p w14:paraId="5912EC2A"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p>
          <w:p w14:paraId="45FAE584"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p>
          <w:p w14:paraId="4543E620"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Specificare il titolo di studio ed eventuale indirizzo di laurea per i professionisti laureati in ingegneria</w:t>
            </w:r>
          </w:p>
        </w:tc>
        <w:tc>
          <w:tcPr>
            <w:tcW w:w="896" w:type="pct"/>
            <w:shd w:val="clear" w:color="auto" w:fill="C6D9F1" w:themeFill="text2" w:themeFillTint="33"/>
          </w:tcPr>
          <w:p w14:paraId="58E0260D"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p>
          <w:p w14:paraId="2A20A50E" w14:textId="77777777" w:rsidR="00DF36D2" w:rsidRPr="00E60943" w:rsidRDefault="00DF36D2" w:rsidP="000D463D">
            <w:pPr>
              <w:widowControl w:val="0"/>
              <w:autoSpaceDE w:val="0"/>
              <w:autoSpaceDN w:val="0"/>
              <w:spacing w:after="120"/>
              <w:jc w:val="center"/>
              <w:rPr>
                <w:rFonts w:ascii="Arial" w:hAnsi="Arial" w:cs="Arial"/>
                <w:b/>
                <w:sz w:val="20"/>
                <w:szCs w:val="20"/>
                <w:lang w:eastAsia="en-US"/>
              </w:rPr>
            </w:pPr>
            <w:r w:rsidRPr="00E60943">
              <w:rPr>
                <w:rFonts w:ascii="Arial" w:hAnsi="Arial" w:cs="Arial"/>
                <w:b/>
                <w:sz w:val="20"/>
                <w:szCs w:val="20"/>
                <w:lang w:eastAsia="en-US"/>
              </w:rPr>
              <w:t xml:space="preserve">Estremi delle relative iscrizioni all’Albo, specificando per i laureati in ingegneria oltre alla Sezione anche il relativo settore  </w:t>
            </w:r>
          </w:p>
        </w:tc>
        <w:tc>
          <w:tcPr>
            <w:tcW w:w="1279" w:type="pct"/>
            <w:shd w:val="clear" w:color="auto" w:fill="C6D9F1" w:themeFill="text2" w:themeFillTint="33"/>
          </w:tcPr>
          <w:p w14:paraId="4168C5E1" w14:textId="77777777" w:rsidR="00DF36D2" w:rsidRDefault="00DF36D2" w:rsidP="000D463D">
            <w:pPr>
              <w:jc w:val="center"/>
              <w:rPr>
                <w:rFonts w:ascii="Arial" w:hAnsi="Arial" w:cs="Arial"/>
                <w:b/>
                <w:sz w:val="20"/>
                <w:szCs w:val="20"/>
                <w:lang w:eastAsia="en-US"/>
              </w:rPr>
            </w:pPr>
          </w:p>
          <w:p w14:paraId="6B7C20A0" w14:textId="77777777" w:rsidR="00DF36D2" w:rsidRDefault="00DF36D2" w:rsidP="000D463D">
            <w:pPr>
              <w:jc w:val="center"/>
              <w:rPr>
                <w:rFonts w:ascii="Arial" w:hAnsi="Arial" w:cs="Arial"/>
                <w:b/>
                <w:sz w:val="20"/>
                <w:szCs w:val="20"/>
                <w:lang w:eastAsia="en-US"/>
              </w:rPr>
            </w:pPr>
          </w:p>
          <w:p w14:paraId="13FC9CCE" w14:textId="77777777" w:rsidR="00DF36D2" w:rsidRDefault="00DF36D2" w:rsidP="000D463D">
            <w:pPr>
              <w:jc w:val="center"/>
              <w:rPr>
                <w:rFonts w:ascii="Arial" w:hAnsi="Arial" w:cs="Arial"/>
                <w:b/>
                <w:sz w:val="20"/>
                <w:szCs w:val="20"/>
                <w:lang w:eastAsia="en-US"/>
              </w:rPr>
            </w:pPr>
          </w:p>
          <w:p w14:paraId="5D1835EB" w14:textId="681E2E72" w:rsidR="00DF36D2" w:rsidRPr="00530BCA" w:rsidRDefault="00DF36D2" w:rsidP="000D463D">
            <w:pPr>
              <w:jc w:val="center"/>
              <w:rPr>
                <w:rFonts w:ascii="Arial" w:hAnsi="Arial" w:cs="Arial"/>
                <w:b/>
                <w:sz w:val="20"/>
                <w:szCs w:val="20"/>
                <w:lang w:eastAsia="en-US"/>
              </w:rPr>
            </w:pPr>
            <w:r w:rsidRPr="00530BCA">
              <w:rPr>
                <w:rFonts w:ascii="Arial" w:hAnsi="Arial" w:cs="Arial"/>
                <w:b/>
                <w:sz w:val="20"/>
                <w:szCs w:val="20"/>
                <w:lang w:eastAsia="en-US"/>
              </w:rPr>
              <w:t xml:space="preserve">Specificare le abilitazioni e/o </w:t>
            </w:r>
            <w:proofErr w:type="spellStart"/>
            <w:r w:rsidRPr="00530BCA">
              <w:rPr>
                <w:rFonts w:ascii="Arial" w:hAnsi="Arial" w:cs="Arial"/>
                <w:b/>
                <w:sz w:val="20"/>
                <w:szCs w:val="20"/>
                <w:lang w:eastAsia="en-US"/>
              </w:rPr>
              <w:t>certficazioni</w:t>
            </w:r>
            <w:proofErr w:type="spellEnd"/>
            <w:r w:rsidRPr="00530BCA">
              <w:rPr>
                <w:rFonts w:ascii="Arial" w:hAnsi="Arial" w:cs="Arial"/>
                <w:b/>
                <w:sz w:val="20"/>
                <w:szCs w:val="20"/>
                <w:lang w:eastAsia="en-US"/>
              </w:rPr>
              <w:t xml:space="preserve"> possedute con riferimento alle professionalità di </w:t>
            </w:r>
            <w:r w:rsidR="00766FCF" w:rsidRPr="00530BCA">
              <w:rPr>
                <w:rFonts w:ascii="Arial" w:hAnsi="Arial" w:cs="Arial"/>
                <w:b/>
                <w:sz w:val="20"/>
                <w:szCs w:val="20"/>
                <w:lang w:eastAsia="en-US"/>
              </w:rPr>
              <w:t>cui al</w:t>
            </w:r>
            <w:r w:rsidRPr="00530BCA">
              <w:rPr>
                <w:rFonts w:ascii="Arial" w:hAnsi="Arial" w:cs="Arial"/>
                <w:b/>
                <w:sz w:val="20"/>
                <w:szCs w:val="20"/>
                <w:lang w:eastAsia="en-US"/>
              </w:rPr>
              <w:t xml:space="preserve"> par</w:t>
            </w:r>
            <w:r w:rsidR="00766FCF" w:rsidRPr="004F3202">
              <w:rPr>
                <w:rFonts w:ascii="Arial" w:hAnsi="Arial" w:cs="Arial"/>
                <w:b/>
                <w:sz w:val="20"/>
                <w:szCs w:val="20"/>
                <w:lang w:eastAsia="x-none"/>
              </w:rPr>
              <w:t>. 6.</w:t>
            </w:r>
            <w:r w:rsidR="00386B73" w:rsidRPr="004F3202">
              <w:rPr>
                <w:rFonts w:ascii="Arial" w:hAnsi="Arial" w:cs="Arial"/>
                <w:b/>
                <w:sz w:val="20"/>
                <w:szCs w:val="20"/>
                <w:lang w:eastAsia="x-none"/>
              </w:rPr>
              <w:t xml:space="preserve">2 </w:t>
            </w:r>
            <w:r w:rsidR="00766FCF" w:rsidRPr="004F3202">
              <w:rPr>
                <w:rFonts w:ascii="Arial" w:hAnsi="Arial" w:cs="Arial"/>
                <w:b/>
                <w:sz w:val="20"/>
                <w:szCs w:val="20"/>
                <w:lang w:eastAsia="x-none"/>
              </w:rPr>
              <w:t>del Disciplinare di gara</w:t>
            </w:r>
          </w:p>
          <w:p w14:paraId="04D96339" w14:textId="77777777" w:rsidR="00DF36D2" w:rsidRPr="00E60943" w:rsidRDefault="00DF36D2" w:rsidP="000D463D">
            <w:pPr>
              <w:rPr>
                <w:rFonts w:ascii="Arial" w:hAnsi="Arial" w:cs="Arial"/>
                <w:b/>
                <w:sz w:val="20"/>
                <w:szCs w:val="20"/>
                <w:lang w:eastAsia="en-US"/>
              </w:rPr>
            </w:pPr>
          </w:p>
        </w:tc>
      </w:tr>
      <w:tr w:rsidR="00DF36D2" w:rsidRPr="00DE5A12" w14:paraId="78A02A9E" w14:textId="77777777" w:rsidTr="000D463D">
        <w:trPr>
          <w:trHeight w:val="520"/>
        </w:trPr>
        <w:tc>
          <w:tcPr>
            <w:tcW w:w="1028" w:type="pct"/>
          </w:tcPr>
          <w:p w14:paraId="42E1DC74" w14:textId="77777777" w:rsidR="00DF36D2" w:rsidRPr="00DE5A12" w:rsidRDefault="00DF36D2" w:rsidP="000D463D">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1)</w:t>
            </w:r>
          </w:p>
          <w:p w14:paraId="6DD324AE" w14:textId="77777777" w:rsidR="00DF36D2" w:rsidRDefault="00DF36D2" w:rsidP="000D463D">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 xml:space="preserve">Coordinatore Scientifico del gruppo di </w:t>
            </w:r>
          </w:p>
          <w:p w14:paraId="3C4E0CE9" w14:textId="77777777" w:rsidR="00DF36D2" w:rsidRPr="00DE5A12" w:rsidRDefault="00DF36D2" w:rsidP="000D463D">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 xml:space="preserve">progettazione </w:t>
            </w:r>
          </w:p>
        </w:tc>
        <w:tc>
          <w:tcPr>
            <w:tcW w:w="986" w:type="pct"/>
            <w:vAlign w:val="center"/>
          </w:tcPr>
          <w:p w14:paraId="19521253"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7C95BF28" w14:textId="77777777" w:rsidR="00DF36D2" w:rsidRPr="00DE5A12" w:rsidRDefault="00DF36D2" w:rsidP="000D463D">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17D36CE7"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250587B3" w14:textId="77777777" w:rsidR="00DF36D2" w:rsidRPr="00DE5A12" w:rsidRDefault="00DF36D2" w:rsidP="000D463D">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6033B731"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3B07B27C" w14:textId="77777777" w:rsidR="00DF36D2" w:rsidRPr="00DE5A12" w:rsidRDefault="00DF36D2" w:rsidP="000D463D">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3157172A"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7520711C" w14:textId="77777777" w:rsidR="00DF36D2" w:rsidRPr="00DE5A12" w:rsidRDefault="00DF36D2" w:rsidP="000D463D">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2BBA33B7" w14:textId="77777777" w:rsidTr="000D463D">
        <w:trPr>
          <w:trHeight w:val="520"/>
        </w:trPr>
        <w:tc>
          <w:tcPr>
            <w:tcW w:w="1028" w:type="pct"/>
          </w:tcPr>
          <w:p w14:paraId="338FDB85" w14:textId="77777777" w:rsidR="00DF36D2" w:rsidRDefault="00DF36D2" w:rsidP="000D463D">
            <w:pPr>
              <w:widowControl w:val="0"/>
              <w:jc w:val="center"/>
              <w:rPr>
                <w:rFonts w:ascii="Arial" w:eastAsia="Calibri" w:hAnsi="Arial" w:cs="Arial"/>
                <w:sz w:val="20"/>
                <w:szCs w:val="20"/>
                <w:lang w:eastAsia="en-US"/>
              </w:rPr>
            </w:pPr>
          </w:p>
          <w:p w14:paraId="30E55B5A" w14:textId="77777777" w:rsidR="00DF36D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2) </w:t>
            </w:r>
          </w:p>
          <w:p w14:paraId="69EE63F5" w14:textId="77777777" w:rsidR="00DF36D2" w:rsidRPr="00DE5A12" w:rsidRDefault="00DF36D2" w:rsidP="000D463D">
            <w:pPr>
              <w:widowControl w:val="0"/>
              <w:jc w:val="center"/>
              <w:rPr>
                <w:rFonts w:ascii="Arial" w:eastAsia="Calibri" w:hAnsi="Arial" w:cs="Arial"/>
                <w:sz w:val="20"/>
                <w:szCs w:val="20"/>
                <w:lang w:eastAsia="en-US"/>
              </w:rPr>
            </w:pPr>
            <w:r w:rsidRPr="00DE5A12">
              <w:rPr>
                <w:rFonts w:ascii="Arial" w:hAnsi="Arial" w:cs="Arial"/>
                <w:color w:val="000000"/>
                <w:sz w:val="20"/>
                <w:szCs w:val="20"/>
              </w:rPr>
              <w:lastRenderedPageBreak/>
              <w:t xml:space="preserve"> </w:t>
            </w:r>
            <w:r w:rsidRPr="00DE5A12">
              <w:rPr>
                <w:rFonts w:ascii="Arial" w:eastAsia="Calibri" w:hAnsi="Arial" w:cs="Arial"/>
                <w:sz w:val="20"/>
                <w:szCs w:val="20"/>
                <w:lang w:eastAsia="en-US"/>
              </w:rPr>
              <w:t xml:space="preserve">Responsabile della </w:t>
            </w:r>
            <w:r>
              <w:rPr>
                <w:rFonts w:ascii="Arial" w:eastAsia="Calibri" w:hAnsi="Arial" w:cs="Arial"/>
                <w:sz w:val="20"/>
                <w:szCs w:val="20"/>
                <w:lang w:eastAsia="en-US"/>
              </w:rPr>
              <w:t>progettazione edile ed architettonica</w:t>
            </w:r>
          </w:p>
          <w:p w14:paraId="797DAD27" w14:textId="77777777" w:rsidR="00DF36D2" w:rsidRPr="00DE5A12" w:rsidRDefault="00DF36D2" w:rsidP="000D463D">
            <w:pPr>
              <w:widowControl w:val="0"/>
              <w:jc w:val="center"/>
              <w:rPr>
                <w:rFonts w:ascii="Arial" w:hAnsi="Arial" w:cs="Arial"/>
                <w:sz w:val="20"/>
                <w:szCs w:val="20"/>
              </w:rPr>
            </w:pPr>
          </w:p>
        </w:tc>
        <w:tc>
          <w:tcPr>
            <w:tcW w:w="986" w:type="pct"/>
            <w:vAlign w:val="center"/>
          </w:tcPr>
          <w:p w14:paraId="6568BABC"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7DD0AB04" w14:textId="77777777" w:rsidR="00DF36D2" w:rsidRPr="00DE5A12" w:rsidRDefault="00DF36D2" w:rsidP="000D463D">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lastRenderedPageBreak/>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493DA7CC" w14:textId="77777777" w:rsidR="00DF36D2" w:rsidRPr="00DE5A12" w:rsidRDefault="00DF36D2" w:rsidP="000D463D">
            <w:pPr>
              <w:jc w:val="center"/>
              <w:rPr>
                <w:rFonts w:ascii="Arial" w:hAnsi="Arial" w:cs="Arial"/>
                <w:sz w:val="20"/>
                <w:szCs w:val="20"/>
              </w:rPr>
            </w:pPr>
          </w:p>
          <w:p w14:paraId="5D5B13F3"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0A193F20" w14:textId="77777777" w:rsidR="00DF36D2" w:rsidRPr="00DE5A12" w:rsidRDefault="00DF36D2" w:rsidP="000D463D">
            <w:pPr>
              <w:jc w:val="center"/>
              <w:rPr>
                <w:rFonts w:ascii="Arial" w:hAnsi="Arial" w:cs="Arial"/>
                <w:sz w:val="20"/>
                <w:szCs w:val="20"/>
              </w:rPr>
            </w:pPr>
          </w:p>
          <w:p w14:paraId="05976D0B"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1D3EFE3D" w14:textId="77777777" w:rsidR="00DF36D2" w:rsidRPr="00DE5A12" w:rsidRDefault="00DF36D2" w:rsidP="000D463D">
            <w:pPr>
              <w:jc w:val="center"/>
              <w:rPr>
                <w:rFonts w:ascii="Arial" w:hAnsi="Arial" w:cs="Arial"/>
                <w:sz w:val="20"/>
                <w:szCs w:val="20"/>
              </w:rPr>
            </w:pPr>
          </w:p>
          <w:p w14:paraId="14AC2954"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203FDCBF" w14:textId="77777777" w:rsidTr="000D463D">
        <w:trPr>
          <w:trHeight w:val="418"/>
        </w:trPr>
        <w:tc>
          <w:tcPr>
            <w:tcW w:w="1028" w:type="pct"/>
          </w:tcPr>
          <w:p w14:paraId="215EAFCD" w14:textId="77777777" w:rsidR="00DF36D2" w:rsidRDefault="00DF36D2" w:rsidP="000D463D">
            <w:pPr>
              <w:widowControl w:val="0"/>
              <w:jc w:val="center"/>
              <w:rPr>
                <w:rFonts w:ascii="Arial" w:eastAsia="Calibri" w:hAnsi="Arial" w:cs="Arial"/>
                <w:sz w:val="20"/>
                <w:szCs w:val="20"/>
                <w:lang w:eastAsia="en-US"/>
              </w:rPr>
            </w:pPr>
          </w:p>
          <w:p w14:paraId="488B076A" w14:textId="77777777" w:rsidR="00DF36D2" w:rsidRPr="00DE5A1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3)</w:t>
            </w:r>
          </w:p>
          <w:p w14:paraId="18A85357" w14:textId="77777777" w:rsidR="00DF36D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w:t>
            </w:r>
            <w:r>
              <w:rPr>
                <w:rFonts w:ascii="Arial" w:eastAsia="Calibri" w:hAnsi="Arial" w:cs="Arial"/>
                <w:sz w:val="20"/>
                <w:szCs w:val="20"/>
                <w:lang w:eastAsia="en-US"/>
              </w:rPr>
              <w:t>della progettazione strutturale</w:t>
            </w:r>
          </w:p>
          <w:p w14:paraId="0C91DE51" w14:textId="77777777" w:rsidR="00DF36D2" w:rsidRPr="00DE5A12" w:rsidRDefault="00DF36D2" w:rsidP="000D463D">
            <w:pPr>
              <w:widowControl w:val="0"/>
              <w:jc w:val="center"/>
              <w:rPr>
                <w:rFonts w:ascii="Arial" w:eastAsia="Calibri" w:hAnsi="Arial" w:cs="Arial"/>
                <w:sz w:val="20"/>
                <w:szCs w:val="20"/>
                <w:lang w:eastAsia="en-US"/>
              </w:rPr>
            </w:pPr>
          </w:p>
        </w:tc>
        <w:tc>
          <w:tcPr>
            <w:tcW w:w="986" w:type="pct"/>
            <w:vAlign w:val="center"/>
          </w:tcPr>
          <w:p w14:paraId="530A7542"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534148C8"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0A91F867" w14:textId="77777777" w:rsidR="00DF36D2" w:rsidRPr="00DE5A12" w:rsidRDefault="00DF36D2" w:rsidP="000D463D">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1CF32F6F" w14:textId="77777777" w:rsidR="00DF36D2" w:rsidRPr="00DE5A12" w:rsidRDefault="00DF36D2" w:rsidP="000D463D">
            <w:pPr>
              <w:jc w:val="center"/>
              <w:rPr>
                <w:rFonts w:ascii="Arial" w:hAnsi="Arial" w:cs="Arial"/>
                <w:sz w:val="20"/>
                <w:szCs w:val="20"/>
              </w:rPr>
            </w:pPr>
          </w:p>
          <w:p w14:paraId="386F68A7" w14:textId="77777777" w:rsidR="00DF36D2" w:rsidRPr="00DE5A12" w:rsidRDefault="00DF36D2" w:rsidP="000D463D">
            <w:pPr>
              <w:jc w:val="center"/>
              <w:rPr>
                <w:rFonts w:ascii="Arial" w:hAnsi="Arial" w:cs="Arial"/>
                <w:sz w:val="20"/>
                <w:szCs w:val="20"/>
              </w:rPr>
            </w:pPr>
          </w:p>
          <w:p w14:paraId="250E9268" w14:textId="77777777" w:rsidR="00DF36D2" w:rsidRPr="00DE5A12" w:rsidRDefault="00DF36D2" w:rsidP="000D463D">
            <w:pPr>
              <w:jc w:val="center"/>
              <w:rPr>
                <w:rFonts w:ascii="Arial" w:hAnsi="Arial" w:cs="Arial"/>
                <w:sz w:val="20"/>
                <w:szCs w:val="20"/>
              </w:rPr>
            </w:pPr>
          </w:p>
          <w:p w14:paraId="3B135B0D"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7098CF32" w14:textId="77777777" w:rsidR="00DF36D2" w:rsidRPr="00DE5A12" w:rsidRDefault="00DF36D2" w:rsidP="000D463D">
            <w:pPr>
              <w:jc w:val="center"/>
              <w:rPr>
                <w:rFonts w:ascii="Arial" w:hAnsi="Arial" w:cs="Arial"/>
                <w:sz w:val="20"/>
                <w:szCs w:val="20"/>
              </w:rPr>
            </w:pPr>
          </w:p>
          <w:p w14:paraId="3151AA53" w14:textId="77777777" w:rsidR="00DF36D2" w:rsidRPr="00DE5A12" w:rsidRDefault="00DF36D2" w:rsidP="000D463D">
            <w:pPr>
              <w:jc w:val="center"/>
              <w:rPr>
                <w:rFonts w:ascii="Arial" w:hAnsi="Arial" w:cs="Arial"/>
                <w:sz w:val="20"/>
                <w:szCs w:val="20"/>
              </w:rPr>
            </w:pPr>
          </w:p>
          <w:p w14:paraId="2500010E" w14:textId="77777777" w:rsidR="00DF36D2" w:rsidRPr="00DE5A12" w:rsidRDefault="00DF36D2" w:rsidP="000D463D">
            <w:pPr>
              <w:jc w:val="center"/>
              <w:rPr>
                <w:rFonts w:ascii="Arial" w:hAnsi="Arial" w:cs="Arial"/>
                <w:sz w:val="20"/>
                <w:szCs w:val="20"/>
              </w:rPr>
            </w:pPr>
          </w:p>
          <w:p w14:paraId="0C3533D5"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70121944" w14:textId="77777777" w:rsidR="00DF36D2" w:rsidRPr="00DE5A12" w:rsidRDefault="00DF36D2" w:rsidP="000D463D">
            <w:pPr>
              <w:jc w:val="center"/>
              <w:rPr>
                <w:rFonts w:ascii="Arial" w:hAnsi="Arial" w:cs="Arial"/>
                <w:sz w:val="20"/>
                <w:szCs w:val="20"/>
              </w:rPr>
            </w:pPr>
          </w:p>
          <w:p w14:paraId="016029F6" w14:textId="77777777" w:rsidR="00DF36D2" w:rsidRPr="00DE5A12" w:rsidRDefault="00DF36D2" w:rsidP="000D463D">
            <w:pPr>
              <w:jc w:val="center"/>
              <w:rPr>
                <w:rFonts w:ascii="Arial" w:hAnsi="Arial" w:cs="Arial"/>
                <w:sz w:val="20"/>
                <w:szCs w:val="20"/>
              </w:rPr>
            </w:pPr>
          </w:p>
          <w:p w14:paraId="61367757" w14:textId="77777777" w:rsidR="00DF36D2" w:rsidRPr="00DE5A12" w:rsidRDefault="00DF36D2" w:rsidP="000D463D">
            <w:pPr>
              <w:jc w:val="center"/>
              <w:rPr>
                <w:rFonts w:ascii="Arial" w:hAnsi="Arial" w:cs="Arial"/>
                <w:sz w:val="20"/>
                <w:szCs w:val="20"/>
              </w:rPr>
            </w:pPr>
          </w:p>
          <w:p w14:paraId="018D2E8F"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1FAB0924" w14:textId="77777777" w:rsidTr="000D463D">
        <w:trPr>
          <w:trHeight w:val="418"/>
        </w:trPr>
        <w:tc>
          <w:tcPr>
            <w:tcW w:w="1028" w:type="pct"/>
          </w:tcPr>
          <w:p w14:paraId="4D045917" w14:textId="77777777" w:rsidR="00DF36D2" w:rsidRDefault="00DF36D2" w:rsidP="000D463D">
            <w:pPr>
              <w:widowControl w:val="0"/>
              <w:jc w:val="center"/>
              <w:rPr>
                <w:rFonts w:ascii="Arial" w:eastAsia="Calibri" w:hAnsi="Arial" w:cs="Arial"/>
                <w:sz w:val="20"/>
                <w:szCs w:val="20"/>
                <w:lang w:eastAsia="en-US"/>
              </w:rPr>
            </w:pPr>
          </w:p>
          <w:p w14:paraId="3ADA9432" w14:textId="77777777" w:rsidR="00DF36D2" w:rsidRPr="00DE5A1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4)</w:t>
            </w:r>
          </w:p>
          <w:p w14:paraId="6E74133C" w14:textId="77777777" w:rsidR="00DF36D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w:t>
            </w:r>
            <w:r>
              <w:rPr>
                <w:rFonts w:ascii="Arial" w:eastAsia="Calibri" w:hAnsi="Arial" w:cs="Arial"/>
                <w:sz w:val="20"/>
                <w:szCs w:val="20"/>
                <w:lang w:eastAsia="en-US"/>
              </w:rPr>
              <w:t>della progettazione impianti meccanici</w:t>
            </w:r>
          </w:p>
          <w:p w14:paraId="7612D32A" w14:textId="77777777" w:rsidR="00DF36D2" w:rsidRPr="00DE5A12" w:rsidRDefault="00DF36D2" w:rsidP="000D463D">
            <w:pPr>
              <w:widowControl w:val="0"/>
              <w:jc w:val="center"/>
              <w:rPr>
                <w:rFonts w:ascii="Arial" w:eastAsia="Calibri" w:hAnsi="Arial" w:cs="Arial"/>
                <w:sz w:val="20"/>
                <w:szCs w:val="20"/>
                <w:lang w:eastAsia="en-US"/>
              </w:rPr>
            </w:pPr>
          </w:p>
        </w:tc>
        <w:tc>
          <w:tcPr>
            <w:tcW w:w="986" w:type="pct"/>
            <w:vAlign w:val="center"/>
          </w:tcPr>
          <w:p w14:paraId="4B3BE187" w14:textId="77777777" w:rsidR="00DF36D2" w:rsidRPr="00DE5A12" w:rsidRDefault="00DF36D2" w:rsidP="000D463D">
            <w:pPr>
              <w:widowControl w:val="0"/>
              <w:autoSpaceDE w:val="0"/>
              <w:autoSpaceDN w:val="0"/>
              <w:spacing w:after="120"/>
              <w:jc w:val="center"/>
              <w:rPr>
                <w:rFonts w:ascii="Arial" w:hAnsi="Arial" w:cs="Arial"/>
                <w:sz w:val="20"/>
                <w:szCs w:val="20"/>
              </w:rPr>
            </w:pPr>
          </w:p>
          <w:p w14:paraId="5347C7D7" w14:textId="77777777" w:rsidR="00DF36D2" w:rsidRPr="00DE5A12" w:rsidRDefault="00DF36D2" w:rsidP="000D463D">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03CA6E1B" w14:textId="77777777" w:rsidR="00DF36D2" w:rsidRPr="00DE5A12" w:rsidRDefault="00DF36D2" w:rsidP="000D463D">
            <w:pPr>
              <w:jc w:val="center"/>
              <w:rPr>
                <w:rFonts w:ascii="Arial" w:hAnsi="Arial" w:cs="Arial"/>
                <w:sz w:val="20"/>
                <w:szCs w:val="20"/>
              </w:rPr>
            </w:pPr>
          </w:p>
          <w:p w14:paraId="07EEC3F9"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6DE0E9D7" w14:textId="77777777" w:rsidR="00DF36D2" w:rsidRPr="00DE5A12" w:rsidRDefault="00DF36D2" w:rsidP="000D463D">
            <w:pPr>
              <w:jc w:val="center"/>
              <w:rPr>
                <w:rFonts w:ascii="Arial" w:hAnsi="Arial" w:cs="Arial"/>
                <w:sz w:val="20"/>
                <w:szCs w:val="20"/>
              </w:rPr>
            </w:pPr>
          </w:p>
          <w:p w14:paraId="6877DAC2"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591035D8" w14:textId="77777777" w:rsidR="00DF36D2" w:rsidRPr="00DE5A12" w:rsidRDefault="00DF36D2" w:rsidP="000D463D">
            <w:pPr>
              <w:jc w:val="center"/>
              <w:rPr>
                <w:rFonts w:ascii="Arial" w:hAnsi="Arial" w:cs="Arial"/>
                <w:sz w:val="20"/>
                <w:szCs w:val="20"/>
              </w:rPr>
            </w:pPr>
          </w:p>
          <w:p w14:paraId="5DEE727D"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14BB68BE" w14:textId="77777777" w:rsidTr="001553FC">
        <w:trPr>
          <w:trHeight w:val="1577"/>
        </w:trPr>
        <w:tc>
          <w:tcPr>
            <w:tcW w:w="1028" w:type="pct"/>
          </w:tcPr>
          <w:p w14:paraId="7F8A7AD9" w14:textId="77777777" w:rsidR="00DF36D2" w:rsidRDefault="00DF36D2" w:rsidP="000D463D">
            <w:pPr>
              <w:widowControl w:val="0"/>
              <w:jc w:val="center"/>
              <w:rPr>
                <w:rFonts w:ascii="Arial" w:eastAsia="Calibri" w:hAnsi="Arial" w:cs="Arial"/>
                <w:sz w:val="20"/>
                <w:szCs w:val="20"/>
                <w:lang w:eastAsia="en-US"/>
              </w:rPr>
            </w:pPr>
          </w:p>
          <w:p w14:paraId="7E97CFB0" w14:textId="77777777" w:rsidR="00DF36D2" w:rsidRPr="00DE5A1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5)</w:t>
            </w:r>
          </w:p>
          <w:p w14:paraId="210792B1" w14:textId="77777777" w:rsidR="00DF36D2" w:rsidRPr="00DE5A12" w:rsidRDefault="00DF36D2" w:rsidP="000D463D">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della progettazione </w:t>
            </w:r>
            <w:r>
              <w:rPr>
                <w:rFonts w:ascii="Arial" w:eastAsia="Calibri" w:hAnsi="Arial" w:cs="Arial"/>
                <w:sz w:val="20"/>
                <w:szCs w:val="20"/>
                <w:lang w:eastAsia="en-US"/>
              </w:rPr>
              <w:t>e impianti elettrici speciali</w:t>
            </w:r>
          </w:p>
          <w:p w14:paraId="3A935E9A" w14:textId="77777777" w:rsidR="00DF36D2" w:rsidRPr="00DE5A12" w:rsidRDefault="00DF36D2" w:rsidP="000D463D">
            <w:pPr>
              <w:widowControl w:val="0"/>
              <w:jc w:val="center"/>
              <w:rPr>
                <w:rFonts w:ascii="Arial" w:eastAsia="Calibri" w:hAnsi="Arial" w:cs="Arial"/>
                <w:sz w:val="20"/>
                <w:szCs w:val="20"/>
                <w:lang w:eastAsia="en-US"/>
              </w:rPr>
            </w:pPr>
          </w:p>
        </w:tc>
        <w:tc>
          <w:tcPr>
            <w:tcW w:w="986" w:type="pct"/>
            <w:vAlign w:val="center"/>
          </w:tcPr>
          <w:p w14:paraId="42A10CAB" w14:textId="77777777" w:rsidR="00DF36D2" w:rsidRPr="00DE5A12" w:rsidRDefault="00DF36D2" w:rsidP="000D463D">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376FC3FA"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55BE2F14"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7C20E342"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B15287" w:rsidRPr="00DE5A12" w14:paraId="6957211A" w14:textId="77777777" w:rsidTr="000D463D">
        <w:trPr>
          <w:trHeight w:val="418"/>
        </w:trPr>
        <w:tc>
          <w:tcPr>
            <w:tcW w:w="1028" w:type="pct"/>
          </w:tcPr>
          <w:p w14:paraId="0A3F0AC0" w14:textId="77777777" w:rsidR="00B15287" w:rsidRPr="004F3202" w:rsidRDefault="00B15287" w:rsidP="00B15287">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 xml:space="preserve">6) </w:t>
            </w:r>
          </w:p>
          <w:p w14:paraId="7C87878C" w14:textId="2F8C2797" w:rsidR="00B15287" w:rsidRPr="000B2D25" w:rsidRDefault="00B15287" w:rsidP="00B15287">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 xml:space="preserve">Responsabile della progettazione </w:t>
            </w:r>
            <w:proofErr w:type="spellStart"/>
            <w:r w:rsidRPr="004F3202">
              <w:rPr>
                <w:rFonts w:ascii="Arial" w:eastAsia="Calibri" w:hAnsi="Arial" w:cs="Arial"/>
                <w:sz w:val="20"/>
                <w:szCs w:val="20"/>
                <w:lang w:eastAsia="en-US"/>
              </w:rPr>
              <w:t>anticendio</w:t>
            </w:r>
            <w:proofErr w:type="spellEnd"/>
          </w:p>
        </w:tc>
        <w:tc>
          <w:tcPr>
            <w:tcW w:w="986" w:type="pct"/>
            <w:vAlign w:val="center"/>
          </w:tcPr>
          <w:p w14:paraId="76680400" w14:textId="2ED79C68" w:rsidR="00B15287" w:rsidRPr="00DE5A12" w:rsidRDefault="00B15287" w:rsidP="00B15287">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0F6E5915" w14:textId="2097FF60" w:rsidR="00B15287" w:rsidRPr="00DE5A12" w:rsidRDefault="00B15287" w:rsidP="00B15287">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175C2F75" w14:textId="022CC532" w:rsidR="00B15287" w:rsidRPr="00DE5A12" w:rsidRDefault="00B15287" w:rsidP="00B15287">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46955127" w14:textId="0A95AEF0" w:rsidR="00B15287" w:rsidRPr="00DE5A12" w:rsidRDefault="00B15287" w:rsidP="00B15287">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B15287" w:rsidRPr="00DE5A12" w14:paraId="058A3C97" w14:textId="77777777" w:rsidTr="000D463D">
        <w:trPr>
          <w:trHeight w:val="418"/>
        </w:trPr>
        <w:tc>
          <w:tcPr>
            <w:tcW w:w="1028" w:type="pct"/>
          </w:tcPr>
          <w:p w14:paraId="2B64E144" w14:textId="77777777" w:rsidR="00B15287" w:rsidRPr="004F3202" w:rsidRDefault="00B15287" w:rsidP="00B15287">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7)</w:t>
            </w:r>
          </w:p>
          <w:p w14:paraId="68D893B6" w14:textId="5822C163" w:rsidR="00B15287" w:rsidRPr="000B2D25" w:rsidRDefault="00B15287" w:rsidP="00B15287">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Responsabile competente in acustica</w:t>
            </w:r>
          </w:p>
        </w:tc>
        <w:tc>
          <w:tcPr>
            <w:tcW w:w="986" w:type="pct"/>
            <w:vAlign w:val="center"/>
          </w:tcPr>
          <w:p w14:paraId="57A78A2D" w14:textId="4861DFCC" w:rsidR="00B15287" w:rsidRPr="00DE5A12" w:rsidRDefault="00B15287" w:rsidP="00B15287">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516CD11D" w14:textId="6DD37BC2" w:rsidR="00B15287" w:rsidRPr="00DE5A12" w:rsidRDefault="00B15287" w:rsidP="00B15287">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569F2D89" w14:textId="653FBBD5" w:rsidR="00B15287" w:rsidRPr="00DE5A12" w:rsidRDefault="00B15287" w:rsidP="00B15287">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33A2BF1B" w14:textId="5915CC0B" w:rsidR="00B15287" w:rsidRPr="00DE5A12" w:rsidRDefault="00B15287" w:rsidP="00B15287">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6B148CC5" w14:textId="77777777" w:rsidTr="000D463D">
        <w:trPr>
          <w:trHeight w:val="418"/>
        </w:trPr>
        <w:tc>
          <w:tcPr>
            <w:tcW w:w="1028" w:type="pct"/>
          </w:tcPr>
          <w:p w14:paraId="74AE0DF9" w14:textId="77777777" w:rsidR="00DF36D2" w:rsidRPr="00DE5A12" w:rsidRDefault="00DF36D2" w:rsidP="000D463D">
            <w:pPr>
              <w:widowControl w:val="0"/>
              <w:jc w:val="center"/>
              <w:rPr>
                <w:rFonts w:ascii="Arial" w:hAnsi="Arial" w:cs="Arial"/>
                <w:sz w:val="20"/>
                <w:szCs w:val="20"/>
                <w:lang w:eastAsia="en-US"/>
              </w:rPr>
            </w:pPr>
          </w:p>
          <w:p w14:paraId="545AF833" w14:textId="572BEE13" w:rsidR="00DF36D2" w:rsidRPr="00DE5A12" w:rsidRDefault="00B15287" w:rsidP="000D463D">
            <w:pPr>
              <w:widowControl w:val="0"/>
              <w:jc w:val="center"/>
              <w:rPr>
                <w:rFonts w:ascii="Arial" w:hAnsi="Arial" w:cs="Arial"/>
                <w:sz w:val="20"/>
                <w:szCs w:val="20"/>
                <w:lang w:eastAsia="en-US"/>
              </w:rPr>
            </w:pPr>
            <w:r>
              <w:rPr>
                <w:rFonts w:ascii="Arial" w:hAnsi="Arial" w:cs="Arial"/>
                <w:sz w:val="20"/>
                <w:szCs w:val="20"/>
                <w:lang w:eastAsia="en-US"/>
              </w:rPr>
              <w:t>8</w:t>
            </w:r>
            <w:r w:rsidR="00DF36D2" w:rsidRPr="00DE5A12">
              <w:rPr>
                <w:rFonts w:ascii="Arial" w:hAnsi="Arial" w:cs="Arial"/>
                <w:sz w:val="20"/>
                <w:szCs w:val="20"/>
                <w:lang w:eastAsia="en-US"/>
              </w:rPr>
              <w:t>)</w:t>
            </w:r>
          </w:p>
          <w:p w14:paraId="40F0A859" w14:textId="77777777" w:rsidR="00DF36D2" w:rsidRPr="00DE5A12" w:rsidRDefault="00DF36D2" w:rsidP="000D463D">
            <w:pPr>
              <w:widowControl w:val="0"/>
              <w:jc w:val="center"/>
              <w:rPr>
                <w:rFonts w:ascii="Arial" w:hAnsi="Arial" w:cs="Arial"/>
                <w:sz w:val="20"/>
                <w:szCs w:val="20"/>
                <w:lang w:eastAsia="en-US"/>
              </w:rPr>
            </w:pPr>
            <w:r w:rsidRPr="00DE5A12">
              <w:rPr>
                <w:rFonts w:ascii="Arial" w:hAnsi="Arial" w:cs="Arial"/>
                <w:sz w:val="20"/>
                <w:szCs w:val="20"/>
                <w:lang w:eastAsia="en-US"/>
              </w:rPr>
              <w:t xml:space="preserve">Responsabile </w:t>
            </w:r>
            <w:r>
              <w:rPr>
                <w:rFonts w:ascii="Arial" w:hAnsi="Arial" w:cs="Arial"/>
                <w:sz w:val="20"/>
                <w:szCs w:val="20"/>
                <w:lang w:eastAsia="en-US"/>
              </w:rPr>
              <w:t>del processo BIM</w:t>
            </w:r>
          </w:p>
          <w:p w14:paraId="6B7746C8" w14:textId="77777777" w:rsidR="00DF36D2" w:rsidRPr="00DE5A12" w:rsidRDefault="00DF36D2" w:rsidP="000D463D">
            <w:pPr>
              <w:widowControl w:val="0"/>
              <w:jc w:val="center"/>
              <w:rPr>
                <w:rFonts w:ascii="Arial" w:eastAsia="Calibri" w:hAnsi="Arial" w:cs="Arial"/>
                <w:color w:val="FF0000"/>
                <w:sz w:val="20"/>
                <w:szCs w:val="20"/>
                <w:lang w:eastAsia="en-US"/>
              </w:rPr>
            </w:pPr>
          </w:p>
        </w:tc>
        <w:tc>
          <w:tcPr>
            <w:tcW w:w="986" w:type="pct"/>
            <w:vAlign w:val="center"/>
          </w:tcPr>
          <w:p w14:paraId="59E34870" w14:textId="77777777" w:rsidR="00DF36D2" w:rsidRPr="00DE5A12" w:rsidRDefault="00DF36D2" w:rsidP="000D463D">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7F5ECC2C"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72CBABDE"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0A8D5578"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6A1E1834" w14:textId="77777777" w:rsidTr="000D463D">
        <w:trPr>
          <w:trHeight w:val="418"/>
        </w:trPr>
        <w:tc>
          <w:tcPr>
            <w:tcW w:w="1028" w:type="pct"/>
          </w:tcPr>
          <w:p w14:paraId="0E6959E8" w14:textId="77777777" w:rsidR="00DF36D2" w:rsidRPr="00DE5A12" w:rsidRDefault="00DF36D2" w:rsidP="000D463D">
            <w:pPr>
              <w:widowControl w:val="0"/>
              <w:jc w:val="center"/>
              <w:rPr>
                <w:rFonts w:ascii="Arial" w:hAnsi="Arial" w:cs="Arial"/>
                <w:sz w:val="20"/>
                <w:szCs w:val="20"/>
                <w:lang w:eastAsia="en-US"/>
              </w:rPr>
            </w:pPr>
          </w:p>
          <w:p w14:paraId="7AAAC1F7" w14:textId="355A7FC2" w:rsidR="00DF36D2" w:rsidRPr="00DE5A12" w:rsidRDefault="00B15287" w:rsidP="000D463D">
            <w:pPr>
              <w:widowControl w:val="0"/>
              <w:jc w:val="center"/>
              <w:rPr>
                <w:rFonts w:ascii="Arial" w:hAnsi="Arial" w:cs="Arial"/>
                <w:sz w:val="20"/>
                <w:szCs w:val="20"/>
                <w:lang w:eastAsia="en-US"/>
              </w:rPr>
            </w:pPr>
            <w:r>
              <w:rPr>
                <w:rFonts w:ascii="Arial" w:hAnsi="Arial" w:cs="Arial"/>
                <w:sz w:val="20"/>
                <w:szCs w:val="20"/>
                <w:lang w:eastAsia="en-US"/>
              </w:rPr>
              <w:t>9</w:t>
            </w:r>
            <w:r w:rsidR="00DF36D2" w:rsidRPr="00DE5A12">
              <w:rPr>
                <w:rFonts w:ascii="Arial" w:hAnsi="Arial" w:cs="Arial"/>
                <w:sz w:val="20"/>
                <w:szCs w:val="20"/>
                <w:lang w:eastAsia="en-US"/>
              </w:rPr>
              <w:t>)</w:t>
            </w:r>
          </w:p>
          <w:p w14:paraId="03E012C6" w14:textId="77777777" w:rsidR="00DF36D2" w:rsidRPr="00DE5A12" w:rsidRDefault="00DF36D2" w:rsidP="000D463D">
            <w:pPr>
              <w:widowControl w:val="0"/>
              <w:jc w:val="center"/>
              <w:rPr>
                <w:rFonts w:ascii="Arial" w:hAnsi="Arial" w:cs="Arial"/>
                <w:sz w:val="20"/>
                <w:szCs w:val="20"/>
                <w:lang w:eastAsia="en-US"/>
              </w:rPr>
            </w:pPr>
            <w:r>
              <w:rPr>
                <w:rFonts w:ascii="Arial" w:hAnsi="Arial" w:cs="Arial"/>
                <w:sz w:val="20"/>
                <w:szCs w:val="20"/>
                <w:lang w:eastAsia="en-US"/>
              </w:rPr>
              <w:t>Responsabile dello sviluppo dei criteri CAM</w:t>
            </w:r>
          </w:p>
          <w:p w14:paraId="463CFB17" w14:textId="77777777" w:rsidR="00DF36D2" w:rsidRPr="00DE5A12" w:rsidRDefault="00DF36D2" w:rsidP="000D463D">
            <w:pPr>
              <w:widowControl w:val="0"/>
              <w:jc w:val="center"/>
              <w:rPr>
                <w:rFonts w:ascii="Arial" w:hAnsi="Arial" w:cs="Arial"/>
                <w:sz w:val="20"/>
                <w:szCs w:val="20"/>
                <w:lang w:eastAsia="en-US"/>
              </w:rPr>
            </w:pPr>
          </w:p>
        </w:tc>
        <w:tc>
          <w:tcPr>
            <w:tcW w:w="986" w:type="pct"/>
            <w:vAlign w:val="center"/>
          </w:tcPr>
          <w:p w14:paraId="2C796DEF" w14:textId="77777777" w:rsidR="00DF36D2" w:rsidRPr="00DE5A12" w:rsidRDefault="00DF36D2" w:rsidP="000D463D">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497B35BA"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16C8FA7D"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373E3FB0" w14:textId="77777777" w:rsidR="00DF36D2" w:rsidRPr="00DE5A12" w:rsidRDefault="00DF36D2" w:rsidP="000D463D">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DF36D2" w:rsidRPr="00DE5A12" w14:paraId="4454B428" w14:textId="77777777" w:rsidTr="000D463D">
        <w:trPr>
          <w:trHeight w:val="418"/>
        </w:trPr>
        <w:tc>
          <w:tcPr>
            <w:tcW w:w="1028" w:type="pct"/>
          </w:tcPr>
          <w:p w14:paraId="1F9377DB" w14:textId="77777777" w:rsidR="00DF36D2" w:rsidRDefault="00DF36D2" w:rsidP="000D463D">
            <w:pPr>
              <w:widowControl w:val="0"/>
              <w:jc w:val="center"/>
              <w:rPr>
                <w:rFonts w:ascii="Arial" w:hAnsi="Arial" w:cs="Arial"/>
                <w:color w:val="000000"/>
                <w:sz w:val="20"/>
                <w:szCs w:val="20"/>
              </w:rPr>
            </w:pPr>
          </w:p>
          <w:p w14:paraId="7769D4C9" w14:textId="2CCE0B9F" w:rsidR="00DF36D2" w:rsidRDefault="00B15287" w:rsidP="000D463D">
            <w:pPr>
              <w:widowControl w:val="0"/>
              <w:jc w:val="center"/>
              <w:rPr>
                <w:rFonts w:ascii="Arial" w:hAnsi="Arial" w:cs="Arial"/>
                <w:color w:val="000000"/>
                <w:sz w:val="20"/>
                <w:szCs w:val="20"/>
              </w:rPr>
            </w:pPr>
            <w:r>
              <w:rPr>
                <w:rFonts w:ascii="Arial" w:hAnsi="Arial" w:cs="Arial"/>
                <w:color w:val="000000"/>
                <w:sz w:val="20"/>
                <w:szCs w:val="20"/>
              </w:rPr>
              <w:t>10</w:t>
            </w:r>
            <w:r w:rsidR="00DF36D2">
              <w:rPr>
                <w:rFonts w:ascii="Arial" w:hAnsi="Arial" w:cs="Arial"/>
                <w:color w:val="000000"/>
                <w:sz w:val="20"/>
                <w:szCs w:val="20"/>
              </w:rPr>
              <w:t>)</w:t>
            </w:r>
          </w:p>
          <w:p w14:paraId="3215271F" w14:textId="77777777" w:rsidR="00DF36D2" w:rsidRDefault="00DF36D2" w:rsidP="000D463D">
            <w:pPr>
              <w:widowControl w:val="0"/>
              <w:jc w:val="center"/>
              <w:rPr>
                <w:rFonts w:ascii="Arial" w:hAnsi="Arial" w:cs="Arial"/>
                <w:color w:val="000000"/>
                <w:sz w:val="20"/>
                <w:szCs w:val="20"/>
              </w:rPr>
            </w:pPr>
            <w:r>
              <w:rPr>
                <w:rFonts w:ascii="Arial" w:hAnsi="Arial" w:cs="Arial"/>
                <w:color w:val="000000"/>
                <w:sz w:val="20"/>
                <w:szCs w:val="20"/>
              </w:rPr>
              <w:t>Geologo</w:t>
            </w:r>
          </w:p>
          <w:p w14:paraId="708A8CBA" w14:textId="77777777" w:rsidR="00DF36D2" w:rsidRPr="00DE5A12" w:rsidRDefault="00DF36D2" w:rsidP="000D463D">
            <w:pPr>
              <w:widowControl w:val="0"/>
              <w:jc w:val="center"/>
              <w:rPr>
                <w:rFonts w:ascii="Arial" w:hAnsi="Arial" w:cs="Arial"/>
                <w:sz w:val="20"/>
                <w:szCs w:val="20"/>
                <w:lang w:eastAsia="en-US"/>
              </w:rPr>
            </w:pPr>
          </w:p>
        </w:tc>
        <w:tc>
          <w:tcPr>
            <w:tcW w:w="986" w:type="pct"/>
            <w:vAlign w:val="center"/>
          </w:tcPr>
          <w:p w14:paraId="0E45ABD1" w14:textId="77777777" w:rsidR="00DF36D2" w:rsidRPr="00DE5A12" w:rsidRDefault="00DF36D2" w:rsidP="000D463D">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11" w:type="pct"/>
            <w:vAlign w:val="center"/>
          </w:tcPr>
          <w:p w14:paraId="21DD284D" w14:textId="77777777" w:rsidR="00DF36D2" w:rsidRPr="00DE5A12" w:rsidRDefault="00DF36D2" w:rsidP="000D463D">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896" w:type="pct"/>
            <w:vAlign w:val="center"/>
          </w:tcPr>
          <w:p w14:paraId="3C5FCE5E" w14:textId="77777777" w:rsidR="00DF36D2" w:rsidRPr="00DE5A12" w:rsidRDefault="00DF36D2" w:rsidP="000D463D">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1279" w:type="pct"/>
            <w:vAlign w:val="center"/>
          </w:tcPr>
          <w:p w14:paraId="427CAF0F" w14:textId="77777777" w:rsidR="00DF36D2" w:rsidRPr="00DE5A12" w:rsidRDefault="00DF36D2" w:rsidP="000D463D">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bl>
    <w:p w14:paraId="009036FB" w14:textId="77777777" w:rsidR="00DF36D2" w:rsidRDefault="00DF36D2" w:rsidP="00DF36D2">
      <w:pPr>
        <w:autoSpaceDE w:val="0"/>
        <w:autoSpaceDN w:val="0"/>
        <w:adjustRightInd w:val="0"/>
        <w:rPr>
          <w:rFonts w:ascii="Arial" w:hAnsi="Arial" w:cs="Arial"/>
          <w:b/>
          <w:i/>
          <w:sz w:val="22"/>
          <w:szCs w:val="22"/>
        </w:rPr>
      </w:pPr>
    </w:p>
    <w:p w14:paraId="11281BA0" w14:textId="77777777" w:rsidR="00DF36D2" w:rsidRDefault="00DF36D2" w:rsidP="00DF36D2">
      <w:pPr>
        <w:autoSpaceDE w:val="0"/>
        <w:autoSpaceDN w:val="0"/>
        <w:adjustRightInd w:val="0"/>
        <w:rPr>
          <w:rFonts w:ascii="Arial" w:hAnsi="Arial" w:cs="Arial"/>
          <w:sz w:val="22"/>
          <w:szCs w:val="22"/>
        </w:rPr>
      </w:pPr>
    </w:p>
    <w:p w14:paraId="446C8A01" w14:textId="19ADFB33" w:rsidR="001F0553" w:rsidRDefault="001F0553" w:rsidP="002E27A9">
      <w:pPr>
        <w:autoSpaceDE w:val="0"/>
        <w:autoSpaceDN w:val="0"/>
        <w:adjustRightInd w:val="0"/>
        <w:ind w:left="709" w:hanging="567"/>
        <w:rPr>
          <w:rFonts w:ascii="Arial" w:hAnsi="Arial" w:cs="Arial"/>
          <w:sz w:val="22"/>
          <w:szCs w:val="22"/>
        </w:rPr>
      </w:pPr>
    </w:p>
    <w:p w14:paraId="1627A32E" w14:textId="70BE0327" w:rsidR="00E77A19" w:rsidRDefault="001F0553" w:rsidP="00B4266A">
      <w:pPr>
        <w:autoSpaceDE w:val="0"/>
        <w:autoSpaceDN w:val="0"/>
        <w:adjustRightInd w:val="0"/>
        <w:rPr>
          <w:rFonts w:ascii="Arial" w:hAnsi="Arial" w:cs="Arial"/>
          <w:b/>
          <w:bCs/>
          <w:sz w:val="22"/>
          <w:szCs w:val="22"/>
        </w:rPr>
      </w:pPr>
      <w:r>
        <w:rPr>
          <w:rFonts w:ascii="Arial" w:hAnsi="Arial" w:cs="Arial"/>
          <w:sz w:val="22"/>
          <w:szCs w:val="22"/>
        </w:rPr>
        <w:t xml:space="preserve"> </w:t>
      </w:r>
      <w:r>
        <w:rPr>
          <w:rFonts w:ascii="Arial" w:hAnsi="Arial" w:cs="Arial"/>
          <w:b/>
          <w:i/>
          <w:sz w:val="22"/>
          <w:szCs w:val="22"/>
        </w:rPr>
        <w:t>(per l’ipotesi di operatore che si associ</w:t>
      </w:r>
      <w:r w:rsidR="00C4365D">
        <w:rPr>
          <w:rFonts w:ascii="Arial" w:hAnsi="Arial" w:cs="Arial"/>
          <w:b/>
          <w:i/>
          <w:sz w:val="22"/>
          <w:szCs w:val="22"/>
        </w:rPr>
        <w:t xml:space="preserve"> stabilmente in R</w:t>
      </w:r>
      <w:r>
        <w:rPr>
          <w:rFonts w:ascii="Arial" w:hAnsi="Arial" w:cs="Arial"/>
          <w:b/>
          <w:i/>
          <w:sz w:val="22"/>
          <w:szCs w:val="22"/>
        </w:rPr>
        <w:t>aggruppamento con un soggetto qualificato per la progettazione di cui all’art. 46 del D.lgs.</w:t>
      </w:r>
      <w:r w:rsidRPr="001F0553">
        <w:rPr>
          <w:rFonts w:ascii="Arial" w:hAnsi="Arial" w:cs="Arial"/>
          <w:b/>
          <w:bCs/>
          <w:i/>
          <w:iCs/>
          <w:sz w:val="22"/>
          <w:szCs w:val="22"/>
        </w:rPr>
        <w:t>50/2016</w:t>
      </w:r>
      <w:r w:rsidRPr="001F0553">
        <w:rPr>
          <w:rFonts w:ascii="Arial" w:hAnsi="Arial" w:cs="Arial"/>
          <w:b/>
          <w:bCs/>
          <w:sz w:val="22"/>
          <w:szCs w:val="22"/>
        </w:rPr>
        <w:t xml:space="preserve">) </w:t>
      </w:r>
      <w:r w:rsidR="00E77A19" w:rsidRPr="00E77A19">
        <w:rPr>
          <w:rFonts w:ascii="Arial" w:hAnsi="Arial" w:cs="Arial"/>
          <w:bCs/>
          <w:sz w:val="22"/>
          <w:szCs w:val="22"/>
        </w:rPr>
        <w:t>si specifica che i progettisti</w:t>
      </w:r>
      <w:r w:rsidR="00E77A19">
        <w:rPr>
          <w:rFonts w:ascii="Arial" w:hAnsi="Arial" w:cs="Arial"/>
          <w:b/>
          <w:bCs/>
          <w:sz w:val="22"/>
          <w:szCs w:val="22"/>
        </w:rPr>
        <w:t xml:space="preserve"> </w:t>
      </w:r>
      <w:r w:rsidR="00E77A19" w:rsidRPr="00E77A19">
        <w:rPr>
          <w:rFonts w:ascii="Arial" w:hAnsi="Arial" w:cs="Arial"/>
          <w:bCs/>
          <w:sz w:val="22"/>
          <w:szCs w:val="22"/>
        </w:rPr>
        <w:t>indicati intendono partecipare ad un Raggruppamento temporaneo di professionisti costituito/costituendo così composto:</w:t>
      </w:r>
      <w:r w:rsidR="00E77A19">
        <w:rPr>
          <w:rFonts w:ascii="Arial" w:hAnsi="Arial" w:cs="Arial"/>
          <w:b/>
          <w:bCs/>
          <w:sz w:val="22"/>
          <w:szCs w:val="22"/>
        </w:rPr>
        <w:t xml:space="preserve"> </w:t>
      </w:r>
    </w:p>
    <w:p w14:paraId="4F079382" w14:textId="77777777" w:rsidR="00E77A19" w:rsidRDefault="00E77A19" w:rsidP="001F0553">
      <w:pPr>
        <w:autoSpaceDE w:val="0"/>
        <w:autoSpaceDN w:val="0"/>
        <w:adjustRightInd w:val="0"/>
        <w:ind w:left="567" w:hanging="567"/>
        <w:rPr>
          <w:rFonts w:ascii="Arial" w:hAnsi="Arial" w:cs="Arial"/>
          <w:b/>
          <w:bCs/>
          <w:sz w:val="22"/>
          <w:szCs w:val="22"/>
        </w:rPr>
      </w:pPr>
    </w:p>
    <w:p w14:paraId="16BA6E06" w14:textId="77777777" w:rsidR="00E77A19" w:rsidRDefault="00E77A19" w:rsidP="00E77A19">
      <w:pPr>
        <w:pStyle w:val="Paragrafoelenco"/>
        <w:numPr>
          <w:ilvl w:val="0"/>
          <w:numId w:val="41"/>
        </w:numPr>
        <w:spacing w:after="120"/>
        <w:contextualSpacing w:val="0"/>
        <w:jc w:val="both"/>
        <w:rPr>
          <w:rFonts w:ascii="Arial" w:hAnsi="Arial" w:cs="Arial"/>
          <w:i/>
          <w:color w:val="000000"/>
        </w:rPr>
      </w:pPr>
      <w:r w:rsidRPr="00AC00F3">
        <w:rPr>
          <w:rFonts w:ascii="Arial" w:hAnsi="Arial" w:cs="Arial"/>
          <w:i/>
          <w:color w:val="000000"/>
        </w:rPr>
        <w:t>(mandataria) (indicare la denominazione sociale) (indicare la forma giuridica) (indicare la sede legale) (indicare CF e PI), (indicare la quota e parte del servizio che in caso di aggiudicazione verrà eseguita);</w:t>
      </w:r>
    </w:p>
    <w:p w14:paraId="091B986D" w14:textId="77777777" w:rsidR="00E77A19" w:rsidRDefault="00E77A19" w:rsidP="00E77A19">
      <w:pPr>
        <w:pStyle w:val="Paragrafoelenco"/>
        <w:numPr>
          <w:ilvl w:val="0"/>
          <w:numId w:val="41"/>
        </w:numPr>
        <w:spacing w:after="120"/>
        <w:ind w:left="641" w:hanging="357"/>
        <w:contextualSpacing w:val="0"/>
        <w:jc w:val="both"/>
        <w:rPr>
          <w:rFonts w:ascii="Arial" w:hAnsi="Arial" w:cs="Arial"/>
          <w:i/>
          <w:color w:val="000000"/>
        </w:rPr>
      </w:pPr>
      <w:r w:rsidRPr="00AC00F3">
        <w:rPr>
          <w:rFonts w:ascii="Arial" w:hAnsi="Arial" w:cs="Arial"/>
          <w:i/>
          <w:color w:val="000000"/>
        </w:rPr>
        <w:lastRenderedPageBreak/>
        <w:t>(mandante) (indicare la denominazione sociale) (indicare la forma giuridica) (indicare la sede legale) (indicare CF e P</w:t>
      </w:r>
      <w:r>
        <w:rPr>
          <w:rFonts w:ascii="Arial" w:hAnsi="Arial" w:cs="Arial"/>
          <w:i/>
          <w:color w:val="000000"/>
        </w:rPr>
        <w:t>I), (indicare la quota e parte</w:t>
      </w:r>
      <w:r w:rsidRPr="00AC00F3">
        <w:rPr>
          <w:rFonts w:ascii="Arial" w:hAnsi="Arial" w:cs="Arial"/>
          <w:i/>
          <w:color w:val="000000"/>
        </w:rPr>
        <w:t xml:space="preserve"> del servizio che in caso di aggiudicazione </w:t>
      </w:r>
      <w:r>
        <w:rPr>
          <w:rFonts w:ascii="Arial" w:hAnsi="Arial" w:cs="Arial"/>
          <w:i/>
          <w:color w:val="000000"/>
        </w:rPr>
        <w:t>verrà eseguita);</w:t>
      </w:r>
    </w:p>
    <w:p w14:paraId="02B34293" w14:textId="77777777" w:rsidR="00E77A19" w:rsidRPr="00AC00F3" w:rsidRDefault="00E77A19" w:rsidP="00E77A19">
      <w:pPr>
        <w:pStyle w:val="Paragrafoelenco"/>
        <w:numPr>
          <w:ilvl w:val="0"/>
          <w:numId w:val="41"/>
        </w:numPr>
        <w:spacing w:after="120"/>
        <w:ind w:left="641" w:hanging="357"/>
        <w:contextualSpacing w:val="0"/>
        <w:jc w:val="both"/>
        <w:rPr>
          <w:rFonts w:ascii="Arial" w:hAnsi="Arial" w:cs="Arial"/>
          <w:i/>
          <w:color w:val="000000"/>
        </w:rPr>
      </w:pPr>
      <w:r w:rsidRPr="00AC00F3">
        <w:rPr>
          <w:rFonts w:ascii="Arial" w:hAnsi="Arial" w:cs="Arial"/>
          <w:i/>
          <w:color w:val="000000"/>
        </w:rPr>
        <w:t>(per ogni altra mandante indicare la denominazione sociale, forma giuridica, sede legale, CF e PI, nonché la quota e parte del servizio che in caso di aggiudicazione verrà eseguita).</w:t>
      </w:r>
    </w:p>
    <w:p w14:paraId="28B396A3" w14:textId="417A233A" w:rsidR="00E77A19" w:rsidRDefault="00E77A19" w:rsidP="00E77A19">
      <w:pPr>
        <w:autoSpaceDE w:val="0"/>
        <w:autoSpaceDN w:val="0"/>
        <w:adjustRightInd w:val="0"/>
        <w:rPr>
          <w:rFonts w:ascii="Arial" w:hAnsi="Arial" w:cs="Arial"/>
          <w:b/>
          <w:bCs/>
          <w:sz w:val="22"/>
          <w:szCs w:val="22"/>
        </w:rPr>
      </w:pPr>
    </w:p>
    <w:p w14:paraId="6386147B" w14:textId="4C95DE67" w:rsidR="0032227E" w:rsidRDefault="00B4266A" w:rsidP="001F0553">
      <w:pPr>
        <w:autoSpaceDE w:val="0"/>
        <w:autoSpaceDN w:val="0"/>
        <w:adjustRightInd w:val="0"/>
        <w:ind w:left="567" w:hanging="567"/>
        <w:rPr>
          <w:rFonts w:ascii="Arial" w:hAnsi="Arial" w:cs="Arial"/>
          <w:sz w:val="22"/>
          <w:szCs w:val="22"/>
        </w:rPr>
      </w:pPr>
      <w:r>
        <w:rPr>
          <w:rFonts w:ascii="Arial" w:hAnsi="Arial" w:cs="Arial"/>
          <w:sz w:val="22"/>
          <w:szCs w:val="22"/>
        </w:rPr>
        <w:t xml:space="preserve">c)   per la progettazione </w:t>
      </w:r>
      <w:r w:rsidR="00BA6E78" w:rsidRPr="004F3202">
        <w:rPr>
          <w:rFonts w:ascii="Arial" w:hAnsi="Arial" w:cs="Arial"/>
          <w:sz w:val="22"/>
          <w:szCs w:val="22"/>
        </w:rPr>
        <w:t>definitiva/</w:t>
      </w:r>
      <w:r>
        <w:rPr>
          <w:rFonts w:ascii="Arial" w:hAnsi="Arial" w:cs="Arial"/>
          <w:sz w:val="22"/>
          <w:szCs w:val="22"/>
        </w:rPr>
        <w:t xml:space="preserve">esecutiva, ed ai fini della quale è stato </w:t>
      </w:r>
      <w:r w:rsidRPr="00B4266A">
        <w:rPr>
          <w:rFonts w:ascii="Arial" w:hAnsi="Arial" w:cs="Arial"/>
          <w:b/>
          <w:sz w:val="22"/>
          <w:szCs w:val="22"/>
        </w:rPr>
        <w:t>associato stabilmente in raggruppamento un soggetto di cui all’</w:t>
      </w:r>
      <w:r>
        <w:rPr>
          <w:rFonts w:ascii="Arial" w:hAnsi="Arial" w:cs="Arial"/>
          <w:b/>
          <w:sz w:val="22"/>
          <w:szCs w:val="22"/>
        </w:rPr>
        <w:t>art. 46 del codic</w:t>
      </w:r>
      <w:r w:rsidRPr="00B4266A">
        <w:rPr>
          <w:rFonts w:ascii="Arial" w:hAnsi="Arial" w:cs="Arial"/>
          <w:b/>
          <w:sz w:val="22"/>
          <w:szCs w:val="22"/>
        </w:rPr>
        <w:t>e</w:t>
      </w:r>
      <w:r>
        <w:rPr>
          <w:rFonts w:ascii="Arial" w:hAnsi="Arial" w:cs="Arial"/>
          <w:sz w:val="22"/>
          <w:szCs w:val="22"/>
        </w:rPr>
        <w:t>, come sopra individuato, l’incarico verrà svolto dai seguenti professionisti:</w:t>
      </w:r>
    </w:p>
    <w:p w14:paraId="09F9FEAA" w14:textId="0599B607" w:rsidR="001F0553" w:rsidRDefault="001F0553" w:rsidP="001F0553">
      <w:pPr>
        <w:autoSpaceDE w:val="0"/>
        <w:autoSpaceDN w:val="0"/>
        <w:adjustRightInd w:val="0"/>
        <w:rPr>
          <w:rFonts w:ascii="Arial" w:hAnsi="Arial" w:cs="Arial"/>
          <w:sz w:val="22"/>
          <w:szCs w:val="22"/>
        </w:rPr>
      </w:pPr>
    </w:p>
    <w:tbl>
      <w:tblPr>
        <w:tblpPr w:leftFromText="141" w:rightFromText="141" w:vertAnchor="text" w:horzAnchor="margin" w:tblpXSpec="center" w:tblpY="173"/>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50"/>
        <w:gridCol w:w="1682"/>
        <w:gridCol w:w="1382"/>
        <w:gridCol w:w="1527"/>
        <w:gridCol w:w="1941"/>
        <w:gridCol w:w="1519"/>
      </w:tblGrid>
      <w:tr w:rsidR="000E3E25" w:rsidRPr="00E60943" w14:paraId="2D34ADAA" w14:textId="77777777" w:rsidTr="001F510B">
        <w:trPr>
          <w:trHeight w:val="2967"/>
        </w:trPr>
        <w:tc>
          <w:tcPr>
            <w:tcW w:w="893" w:type="pct"/>
            <w:shd w:val="clear" w:color="auto" w:fill="C6D9F1" w:themeFill="text2" w:themeFillTint="33"/>
            <w:vAlign w:val="center"/>
          </w:tcPr>
          <w:p w14:paraId="675C8E00" w14:textId="68E8A939" w:rsidR="000E3E25" w:rsidRPr="000B2D25" w:rsidRDefault="000E3E25" w:rsidP="001553FC">
            <w:pPr>
              <w:rPr>
                <w:rFonts w:ascii="Arial" w:hAnsi="Arial" w:cs="Arial"/>
                <w:b/>
                <w:sz w:val="20"/>
                <w:szCs w:val="20"/>
                <w:lang w:eastAsia="x-none"/>
              </w:rPr>
            </w:pPr>
            <w:r w:rsidRPr="000B2D25">
              <w:rPr>
                <w:rFonts w:ascii="Arial" w:hAnsi="Arial" w:cs="Arial"/>
                <w:b/>
                <w:sz w:val="20"/>
                <w:szCs w:val="20"/>
                <w:lang w:eastAsia="x-none"/>
              </w:rPr>
              <w:t>Professionalità di cui al par</w:t>
            </w:r>
            <w:r w:rsidR="00595414" w:rsidRPr="004F3202">
              <w:rPr>
                <w:rFonts w:ascii="Arial" w:hAnsi="Arial" w:cs="Arial"/>
                <w:b/>
                <w:sz w:val="20"/>
                <w:szCs w:val="20"/>
                <w:lang w:eastAsia="x-none"/>
              </w:rPr>
              <w:t>. 6.</w:t>
            </w:r>
            <w:r w:rsidR="00386B73" w:rsidRPr="004F3202">
              <w:rPr>
                <w:rFonts w:ascii="Arial" w:hAnsi="Arial" w:cs="Arial"/>
                <w:b/>
                <w:sz w:val="20"/>
                <w:szCs w:val="20"/>
                <w:lang w:eastAsia="x-none"/>
              </w:rPr>
              <w:t>2</w:t>
            </w:r>
            <w:r w:rsidR="00595414" w:rsidRPr="004F3202">
              <w:rPr>
                <w:rFonts w:ascii="Arial" w:hAnsi="Arial" w:cs="Arial"/>
                <w:b/>
                <w:sz w:val="20"/>
                <w:szCs w:val="20"/>
                <w:lang w:eastAsia="x-none"/>
              </w:rPr>
              <w:t xml:space="preserve"> del Disciplinare di gara</w:t>
            </w:r>
          </w:p>
        </w:tc>
        <w:tc>
          <w:tcPr>
            <w:tcW w:w="858" w:type="pct"/>
            <w:shd w:val="clear" w:color="auto" w:fill="C6D9F1" w:themeFill="text2" w:themeFillTint="33"/>
            <w:vAlign w:val="center"/>
          </w:tcPr>
          <w:p w14:paraId="492CF322" w14:textId="3EAFF24F" w:rsidR="000E3E25" w:rsidRPr="000B2D25" w:rsidRDefault="000E3E25" w:rsidP="00461D9C">
            <w:pPr>
              <w:widowControl w:val="0"/>
              <w:autoSpaceDE w:val="0"/>
              <w:autoSpaceDN w:val="0"/>
              <w:spacing w:after="120"/>
              <w:jc w:val="center"/>
              <w:rPr>
                <w:rFonts w:ascii="Arial" w:hAnsi="Arial" w:cs="Arial"/>
                <w:b/>
                <w:sz w:val="20"/>
                <w:szCs w:val="20"/>
                <w:lang w:eastAsia="en-US"/>
              </w:rPr>
            </w:pPr>
            <w:r w:rsidRPr="000B2D25">
              <w:rPr>
                <w:rFonts w:ascii="Arial" w:hAnsi="Arial" w:cs="Arial"/>
                <w:b/>
                <w:sz w:val="20"/>
                <w:szCs w:val="20"/>
                <w:lang w:eastAsia="en-US"/>
              </w:rPr>
              <w:t xml:space="preserve">Specificare i dati </w:t>
            </w:r>
            <w:r w:rsidR="00461D9C" w:rsidRPr="000B2D25">
              <w:rPr>
                <w:rFonts w:ascii="Arial" w:hAnsi="Arial" w:cs="Arial"/>
                <w:b/>
                <w:sz w:val="20"/>
                <w:szCs w:val="20"/>
                <w:lang w:eastAsia="en-US"/>
              </w:rPr>
              <w:t>i</w:t>
            </w:r>
            <w:r w:rsidRPr="000B2D25">
              <w:rPr>
                <w:rFonts w:ascii="Arial" w:hAnsi="Arial" w:cs="Arial"/>
                <w:b/>
                <w:sz w:val="20"/>
                <w:szCs w:val="20"/>
                <w:lang w:eastAsia="en-US"/>
              </w:rPr>
              <w:t xml:space="preserve">dentificativi del </w:t>
            </w:r>
            <w:r w:rsidR="00461D9C" w:rsidRPr="000B2D25">
              <w:rPr>
                <w:rFonts w:ascii="Arial" w:hAnsi="Arial" w:cs="Arial"/>
                <w:b/>
                <w:sz w:val="20"/>
                <w:szCs w:val="20"/>
                <w:lang w:eastAsia="en-US"/>
              </w:rPr>
              <w:t>p</w:t>
            </w:r>
            <w:r w:rsidRPr="000B2D25">
              <w:rPr>
                <w:rFonts w:ascii="Arial" w:hAnsi="Arial" w:cs="Arial"/>
                <w:b/>
                <w:sz w:val="20"/>
                <w:szCs w:val="20"/>
                <w:lang w:eastAsia="en-US"/>
              </w:rPr>
              <w:t>rofessionista</w:t>
            </w:r>
            <w:r w:rsidR="00461D9C" w:rsidRPr="000B2D25">
              <w:rPr>
                <w:rFonts w:ascii="Arial" w:hAnsi="Arial" w:cs="Arial"/>
                <w:b/>
                <w:sz w:val="20"/>
                <w:szCs w:val="20"/>
                <w:lang w:eastAsia="en-US"/>
              </w:rPr>
              <w:t xml:space="preserve"> (</w:t>
            </w:r>
            <w:r w:rsidRPr="000B2D25">
              <w:rPr>
                <w:rFonts w:ascii="Arial" w:hAnsi="Arial" w:cs="Arial"/>
                <w:b/>
                <w:sz w:val="20"/>
                <w:szCs w:val="20"/>
                <w:lang w:eastAsia="en-US"/>
              </w:rPr>
              <w:t>(nome, cognome, data e luogo di nascita)</w:t>
            </w:r>
          </w:p>
        </w:tc>
        <w:tc>
          <w:tcPr>
            <w:tcW w:w="705" w:type="pct"/>
            <w:shd w:val="clear" w:color="auto" w:fill="C6D9F1" w:themeFill="text2" w:themeFillTint="33"/>
          </w:tcPr>
          <w:p w14:paraId="5C784879" w14:textId="77777777" w:rsidR="000E3E25" w:rsidRPr="000B2D25" w:rsidRDefault="000E3E25" w:rsidP="001F510B">
            <w:pPr>
              <w:widowControl w:val="0"/>
              <w:autoSpaceDE w:val="0"/>
              <w:autoSpaceDN w:val="0"/>
              <w:spacing w:after="120"/>
              <w:jc w:val="center"/>
              <w:rPr>
                <w:rFonts w:ascii="Arial" w:hAnsi="Arial" w:cs="Arial"/>
                <w:b/>
                <w:sz w:val="20"/>
                <w:szCs w:val="20"/>
                <w:lang w:eastAsia="en-US"/>
              </w:rPr>
            </w:pPr>
          </w:p>
          <w:p w14:paraId="331E030B" w14:textId="77777777" w:rsidR="000E3E25" w:rsidRPr="000B2D25" w:rsidRDefault="000E3E25" w:rsidP="001F510B">
            <w:pPr>
              <w:widowControl w:val="0"/>
              <w:autoSpaceDE w:val="0"/>
              <w:autoSpaceDN w:val="0"/>
              <w:spacing w:after="120"/>
              <w:jc w:val="center"/>
              <w:rPr>
                <w:rFonts w:ascii="Arial" w:hAnsi="Arial" w:cs="Arial"/>
                <w:b/>
                <w:sz w:val="20"/>
                <w:szCs w:val="20"/>
                <w:lang w:eastAsia="en-US"/>
              </w:rPr>
            </w:pPr>
            <w:r w:rsidRPr="000B2D25">
              <w:rPr>
                <w:rFonts w:ascii="Arial" w:hAnsi="Arial" w:cs="Arial"/>
                <w:b/>
                <w:sz w:val="20"/>
                <w:szCs w:val="20"/>
                <w:lang w:eastAsia="en-US"/>
              </w:rPr>
              <w:t>Specificare il titolo di studio ed eventuale indirizzo di laurea per i professionisti laureati in ingegneria</w:t>
            </w:r>
          </w:p>
        </w:tc>
        <w:tc>
          <w:tcPr>
            <w:tcW w:w="779" w:type="pct"/>
            <w:shd w:val="clear" w:color="auto" w:fill="C6D9F1" w:themeFill="text2" w:themeFillTint="33"/>
          </w:tcPr>
          <w:p w14:paraId="020209C6" w14:textId="77777777" w:rsidR="00461D9C" w:rsidRPr="000B2D25" w:rsidRDefault="00461D9C" w:rsidP="001F510B">
            <w:pPr>
              <w:widowControl w:val="0"/>
              <w:autoSpaceDE w:val="0"/>
              <w:autoSpaceDN w:val="0"/>
              <w:spacing w:after="120"/>
              <w:jc w:val="center"/>
              <w:rPr>
                <w:rFonts w:ascii="Arial" w:hAnsi="Arial" w:cs="Arial"/>
                <w:b/>
                <w:sz w:val="20"/>
                <w:szCs w:val="20"/>
                <w:lang w:eastAsia="en-US"/>
              </w:rPr>
            </w:pPr>
          </w:p>
          <w:p w14:paraId="1C4955FB" w14:textId="3100AD38" w:rsidR="000E3E25" w:rsidRPr="000B2D25" w:rsidRDefault="000E3E25" w:rsidP="001F510B">
            <w:pPr>
              <w:widowControl w:val="0"/>
              <w:autoSpaceDE w:val="0"/>
              <w:autoSpaceDN w:val="0"/>
              <w:spacing w:after="120"/>
              <w:jc w:val="center"/>
              <w:rPr>
                <w:rFonts w:ascii="Arial" w:hAnsi="Arial" w:cs="Arial"/>
                <w:b/>
                <w:sz w:val="20"/>
                <w:szCs w:val="20"/>
                <w:lang w:eastAsia="en-US"/>
              </w:rPr>
            </w:pPr>
            <w:r w:rsidRPr="000B2D25">
              <w:rPr>
                <w:rFonts w:ascii="Arial" w:hAnsi="Arial" w:cs="Arial"/>
                <w:b/>
                <w:sz w:val="20"/>
                <w:szCs w:val="20"/>
                <w:lang w:eastAsia="en-US"/>
              </w:rPr>
              <w:t xml:space="preserve">Estremi delle relative iscrizioni all’Albo, specificando per i laureati in ingegneria oltre alla Sezione anche il relativo settore  </w:t>
            </w:r>
          </w:p>
        </w:tc>
        <w:tc>
          <w:tcPr>
            <w:tcW w:w="990" w:type="pct"/>
            <w:shd w:val="clear" w:color="auto" w:fill="C6D9F1" w:themeFill="text2" w:themeFillTint="33"/>
          </w:tcPr>
          <w:p w14:paraId="4B70C9BD" w14:textId="77777777" w:rsidR="000E3E25" w:rsidRPr="000B2D25" w:rsidRDefault="000E3E25" w:rsidP="001F510B">
            <w:pPr>
              <w:jc w:val="center"/>
              <w:rPr>
                <w:rFonts w:ascii="Arial" w:hAnsi="Arial" w:cs="Arial"/>
                <w:b/>
                <w:sz w:val="20"/>
                <w:szCs w:val="20"/>
                <w:lang w:eastAsia="en-US"/>
              </w:rPr>
            </w:pPr>
          </w:p>
          <w:p w14:paraId="40F832FF" w14:textId="40B0D96E" w:rsidR="000E3E25" w:rsidRPr="000B2D25" w:rsidRDefault="000E3E25" w:rsidP="001F510B">
            <w:pPr>
              <w:jc w:val="center"/>
              <w:rPr>
                <w:rFonts w:ascii="Arial" w:hAnsi="Arial" w:cs="Arial"/>
                <w:b/>
                <w:sz w:val="20"/>
                <w:szCs w:val="20"/>
                <w:lang w:eastAsia="en-US"/>
              </w:rPr>
            </w:pPr>
            <w:r w:rsidRPr="000B2D25">
              <w:rPr>
                <w:rFonts w:ascii="Arial" w:hAnsi="Arial" w:cs="Arial"/>
                <w:b/>
                <w:sz w:val="20"/>
                <w:szCs w:val="20"/>
                <w:lang w:eastAsia="en-US"/>
              </w:rPr>
              <w:t xml:space="preserve">Specificare le abilitazioni e/o </w:t>
            </w:r>
            <w:proofErr w:type="spellStart"/>
            <w:r w:rsidRPr="000B2D25">
              <w:rPr>
                <w:rFonts w:ascii="Arial" w:hAnsi="Arial" w:cs="Arial"/>
                <w:b/>
                <w:sz w:val="20"/>
                <w:szCs w:val="20"/>
                <w:lang w:eastAsia="en-US"/>
              </w:rPr>
              <w:t>certficazioni</w:t>
            </w:r>
            <w:proofErr w:type="spellEnd"/>
            <w:r w:rsidRPr="000B2D25">
              <w:rPr>
                <w:rFonts w:ascii="Arial" w:hAnsi="Arial" w:cs="Arial"/>
                <w:b/>
                <w:sz w:val="20"/>
                <w:szCs w:val="20"/>
                <w:lang w:eastAsia="en-US"/>
              </w:rPr>
              <w:t xml:space="preserve"> possedute con riferimento alle professionalità di </w:t>
            </w:r>
            <w:r w:rsidR="00595414" w:rsidRPr="000B2D25">
              <w:rPr>
                <w:rFonts w:ascii="Arial" w:hAnsi="Arial" w:cs="Arial"/>
                <w:b/>
                <w:sz w:val="20"/>
                <w:szCs w:val="20"/>
                <w:lang w:eastAsia="en-US"/>
              </w:rPr>
              <w:t>cui al</w:t>
            </w:r>
            <w:r w:rsidRPr="000B2D25">
              <w:rPr>
                <w:rFonts w:ascii="Arial" w:hAnsi="Arial" w:cs="Arial"/>
                <w:b/>
                <w:sz w:val="20"/>
                <w:szCs w:val="20"/>
                <w:lang w:eastAsia="en-US"/>
              </w:rPr>
              <w:t xml:space="preserve"> par</w:t>
            </w:r>
            <w:r w:rsidR="00595414" w:rsidRPr="004F3202">
              <w:rPr>
                <w:rFonts w:ascii="Arial" w:hAnsi="Arial" w:cs="Arial"/>
                <w:b/>
                <w:sz w:val="20"/>
                <w:szCs w:val="20"/>
                <w:lang w:eastAsia="x-none"/>
              </w:rPr>
              <w:t>. 6.</w:t>
            </w:r>
            <w:r w:rsidR="00386B73" w:rsidRPr="004F3202">
              <w:rPr>
                <w:rFonts w:ascii="Arial" w:hAnsi="Arial" w:cs="Arial"/>
                <w:b/>
                <w:sz w:val="20"/>
                <w:szCs w:val="20"/>
                <w:lang w:eastAsia="x-none"/>
              </w:rPr>
              <w:t>2</w:t>
            </w:r>
            <w:r w:rsidR="00595414" w:rsidRPr="004F3202">
              <w:rPr>
                <w:rFonts w:ascii="Arial" w:hAnsi="Arial" w:cs="Arial"/>
                <w:b/>
                <w:sz w:val="20"/>
                <w:szCs w:val="20"/>
                <w:lang w:eastAsia="x-none"/>
              </w:rPr>
              <w:t xml:space="preserve"> del Disciplinare di gara</w:t>
            </w:r>
          </w:p>
          <w:p w14:paraId="0CC94A97" w14:textId="77777777" w:rsidR="000E3E25" w:rsidRPr="000B2D25" w:rsidRDefault="000E3E25" w:rsidP="001F510B">
            <w:pPr>
              <w:rPr>
                <w:rFonts w:ascii="Arial" w:hAnsi="Arial" w:cs="Arial"/>
                <w:b/>
                <w:sz w:val="20"/>
                <w:szCs w:val="20"/>
                <w:lang w:eastAsia="en-US"/>
              </w:rPr>
            </w:pPr>
          </w:p>
        </w:tc>
        <w:tc>
          <w:tcPr>
            <w:tcW w:w="775" w:type="pct"/>
            <w:shd w:val="clear" w:color="auto" w:fill="C6D9F1" w:themeFill="text2" w:themeFillTint="33"/>
          </w:tcPr>
          <w:p w14:paraId="147902A3" w14:textId="77777777" w:rsidR="000E3E25" w:rsidRPr="00E60943" w:rsidRDefault="000E3E25" w:rsidP="001F510B">
            <w:pPr>
              <w:jc w:val="center"/>
              <w:rPr>
                <w:rFonts w:ascii="Arial" w:hAnsi="Arial" w:cs="Arial"/>
                <w:b/>
                <w:sz w:val="20"/>
                <w:szCs w:val="20"/>
                <w:lang w:eastAsia="en-US"/>
              </w:rPr>
            </w:pPr>
          </w:p>
          <w:p w14:paraId="0166E0FD" w14:textId="77777777" w:rsidR="000E3E25" w:rsidRPr="00E60943" w:rsidRDefault="000E3E25" w:rsidP="001F510B">
            <w:pPr>
              <w:jc w:val="center"/>
              <w:rPr>
                <w:rFonts w:ascii="Arial" w:hAnsi="Arial" w:cs="Arial"/>
                <w:b/>
                <w:sz w:val="20"/>
                <w:szCs w:val="20"/>
                <w:lang w:eastAsia="en-US"/>
              </w:rPr>
            </w:pPr>
            <w:r w:rsidRPr="00E60943">
              <w:rPr>
                <w:rFonts w:ascii="Arial" w:hAnsi="Arial" w:cs="Arial"/>
                <w:b/>
                <w:sz w:val="20"/>
                <w:szCs w:val="20"/>
                <w:lang w:eastAsia="en-US"/>
              </w:rPr>
              <w:t>Specificare il rapporto</w:t>
            </w:r>
            <w:r>
              <w:rPr>
                <w:rStyle w:val="Rimandonotaapidipagina"/>
              </w:rPr>
              <w:t>9</w:t>
            </w:r>
            <w:r w:rsidRPr="00E60943">
              <w:rPr>
                <w:rFonts w:ascii="Arial" w:hAnsi="Arial" w:cs="Arial"/>
                <w:b/>
                <w:sz w:val="20"/>
                <w:szCs w:val="20"/>
                <w:lang w:eastAsia="en-US"/>
              </w:rPr>
              <w:t xml:space="preserve"> professionale intercorrente con l’operatore economico</w:t>
            </w:r>
          </w:p>
          <w:p w14:paraId="62D1FF1C" w14:textId="77777777" w:rsidR="000E3E25" w:rsidRPr="00E60943" w:rsidRDefault="000E3E25" w:rsidP="001F510B">
            <w:pPr>
              <w:jc w:val="center"/>
              <w:rPr>
                <w:rFonts w:ascii="Arial" w:hAnsi="Arial" w:cs="Arial"/>
                <w:sz w:val="20"/>
                <w:szCs w:val="20"/>
                <w:lang w:eastAsia="en-US"/>
              </w:rPr>
            </w:pPr>
          </w:p>
        </w:tc>
      </w:tr>
      <w:tr w:rsidR="000E3E25" w:rsidRPr="00DE5A12" w14:paraId="139D7003" w14:textId="77777777" w:rsidTr="001F510B">
        <w:trPr>
          <w:trHeight w:val="518"/>
        </w:trPr>
        <w:tc>
          <w:tcPr>
            <w:tcW w:w="893" w:type="pct"/>
          </w:tcPr>
          <w:p w14:paraId="58F7258D" w14:textId="77777777" w:rsidR="000E3E25" w:rsidRPr="00DE5A12" w:rsidRDefault="000E3E25" w:rsidP="001F510B">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1)</w:t>
            </w:r>
          </w:p>
          <w:p w14:paraId="1C68876A" w14:textId="77777777" w:rsidR="000E3E25" w:rsidRDefault="000E3E25" w:rsidP="001F510B">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 xml:space="preserve">Coordinatore Scientifico del gruppo di </w:t>
            </w:r>
          </w:p>
          <w:p w14:paraId="711FA447" w14:textId="77777777" w:rsidR="000E3E25" w:rsidRDefault="000E3E25" w:rsidP="001F510B">
            <w:pPr>
              <w:pStyle w:val="Paragrafoelenco"/>
              <w:widowControl w:val="0"/>
              <w:spacing w:line="240" w:lineRule="auto"/>
              <w:ind w:left="0"/>
              <w:jc w:val="center"/>
              <w:rPr>
                <w:rFonts w:ascii="Arial" w:hAnsi="Arial" w:cs="Arial"/>
                <w:sz w:val="20"/>
                <w:szCs w:val="20"/>
              </w:rPr>
            </w:pPr>
          </w:p>
          <w:p w14:paraId="65EE2F87" w14:textId="77777777" w:rsidR="000E3E25" w:rsidRPr="00DE5A12" w:rsidRDefault="000E3E25" w:rsidP="001F510B">
            <w:pPr>
              <w:pStyle w:val="Paragrafoelenco"/>
              <w:widowControl w:val="0"/>
              <w:spacing w:line="240" w:lineRule="auto"/>
              <w:ind w:left="0"/>
              <w:jc w:val="center"/>
              <w:rPr>
                <w:rFonts w:ascii="Arial" w:hAnsi="Arial" w:cs="Arial"/>
                <w:sz w:val="20"/>
                <w:szCs w:val="20"/>
              </w:rPr>
            </w:pPr>
            <w:r w:rsidRPr="00DE5A12">
              <w:rPr>
                <w:rFonts w:ascii="Arial" w:hAnsi="Arial" w:cs="Arial"/>
                <w:sz w:val="20"/>
                <w:szCs w:val="20"/>
              </w:rPr>
              <w:t xml:space="preserve">progettazione </w:t>
            </w:r>
          </w:p>
        </w:tc>
        <w:tc>
          <w:tcPr>
            <w:tcW w:w="858" w:type="pct"/>
            <w:vAlign w:val="center"/>
          </w:tcPr>
          <w:p w14:paraId="7DA23212"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5267C92F" w14:textId="77777777" w:rsidR="000E3E25" w:rsidRPr="00DE5A12" w:rsidRDefault="000E3E25" w:rsidP="001F510B">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729DF899"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3156EE55"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6F020A51"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3C52C4A8"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4E4F24FE"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4D4AF472"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4F90A0E4"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7A791EBF"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r>
      <w:tr w:rsidR="000E3E25" w:rsidRPr="00DE5A12" w14:paraId="6D7F43AA" w14:textId="77777777" w:rsidTr="001F510B">
        <w:trPr>
          <w:trHeight w:val="518"/>
        </w:trPr>
        <w:tc>
          <w:tcPr>
            <w:tcW w:w="893" w:type="pct"/>
          </w:tcPr>
          <w:p w14:paraId="19DEE8DA" w14:textId="77777777" w:rsidR="000E3E25" w:rsidRDefault="000E3E25" w:rsidP="001F510B">
            <w:pPr>
              <w:widowControl w:val="0"/>
              <w:jc w:val="center"/>
              <w:rPr>
                <w:rFonts w:ascii="Arial" w:eastAsia="Calibri" w:hAnsi="Arial" w:cs="Arial"/>
                <w:sz w:val="20"/>
                <w:szCs w:val="20"/>
                <w:lang w:eastAsia="en-US"/>
              </w:rPr>
            </w:pPr>
          </w:p>
          <w:p w14:paraId="1797AACB" w14:textId="77777777" w:rsidR="000E3E25"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2) </w:t>
            </w:r>
          </w:p>
          <w:p w14:paraId="307FFF0B"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hAnsi="Arial" w:cs="Arial"/>
                <w:color w:val="000000"/>
                <w:sz w:val="20"/>
                <w:szCs w:val="20"/>
              </w:rPr>
              <w:t xml:space="preserve"> </w:t>
            </w:r>
            <w:r w:rsidRPr="00DE5A12">
              <w:rPr>
                <w:rFonts w:ascii="Arial" w:eastAsia="Calibri" w:hAnsi="Arial" w:cs="Arial"/>
                <w:sz w:val="20"/>
                <w:szCs w:val="20"/>
                <w:lang w:eastAsia="en-US"/>
              </w:rPr>
              <w:t xml:space="preserve">Responsabile della </w:t>
            </w:r>
            <w:r>
              <w:rPr>
                <w:rFonts w:ascii="Arial" w:eastAsia="Calibri" w:hAnsi="Arial" w:cs="Arial"/>
                <w:sz w:val="20"/>
                <w:szCs w:val="20"/>
                <w:lang w:eastAsia="en-US"/>
              </w:rPr>
              <w:t>progettazione edile ed architettonica</w:t>
            </w:r>
          </w:p>
          <w:p w14:paraId="396825E8" w14:textId="77777777" w:rsidR="000E3E25" w:rsidRPr="00DE5A12" w:rsidRDefault="000E3E25" w:rsidP="001F510B">
            <w:pPr>
              <w:widowControl w:val="0"/>
              <w:jc w:val="center"/>
              <w:rPr>
                <w:rFonts w:ascii="Arial" w:hAnsi="Arial" w:cs="Arial"/>
                <w:sz w:val="20"/>
                <w:szCs w:val="20"/>
              </w:rPr>
            </w:pPr>
          </w:p>
        </w:tc>
        <w:tc>
          <w:tcPr>
            <w:tcW w:w="858" w:type="pct"/>
            <w:vAlign w:val="center"/>
          </w:tcPr>
          <w:p w14:paraId="6B83181C"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1F40DA6B"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1607F23F" w14:textId="77777777" w:rsidR="000E3E25" w:rsidRPr="00DE5A12" w:rsidRDefault="000E3E25" w:rsidP="001F510B">
            <w:pPr>
              <w:jc w:val="center"/>
              <w:rPr>
                <w:rFonts w:ascii="Arial" w:hAnsi="Arial" w:cs="Arial"/>
                <w:sz w:val="20"/>
                <w:szCs w:val="20"/>
              </w:rPr>
            </w:pPr>
          </w:p>
          <w:p w14:paraId="49E51747"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74BAE810" w14:textId="77777777" w:rsidR="000E3E25" w:rsidRPr="00DE5A12" w:rsidRDefault="000E3E25" w:rsidP="001F510B">
            <w:pPr>
              <w:jc w:val="center"/>
              <w:rPr>
                <w:rFonts w:ascii="Arial" w:hAnsi="Arial" w:cs="Arial"/>
                <w:sz w:val="20"/>
                <w:szCs w:val="20"/>
              </w:rPr>
            </w:pPr>
          </w:p>
          <w:p w14:paraId="4165B5E2"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75FF738B" w14:textId="77777777" w:rsidR="000E3E25" w:rsidRPr="00DE5A12" w:rsidRDefault="000E3E25" w:rsidP="001F510B">
            <w:pPr>
              <w:jc w:val="center"/>
              <w:rPr>
                <w:rFonts w:ascii="Arial" w:hAnsi="Arial" w:cs="Arial"/>
                <w:sz w:val="20"/>
                <w:szCs w:val="20"/>
              </w:rPr>
            </w:pPr>
          </w:p>
          <w:p w14:paraId="64009088"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04B5A71F" w14:textId="77777777" w:rsidR="000E3E25" w:rsidRPr="00DE5A12" w:rsidRDefault="000E3E25" w:rsidP="001F510B">
            <w:pPr>
              <w:jc w:val="center"/>
              <w:rPr>
                <w:rFonts w:ascii="Arial" w:hAnsi="Arial" w:cs="Arial"/>
                <w:sz w:val="20"/>
                <w:szCs w:val="20"/>
              </w:rPr>
            </w:pPr>
          </w:p>
          <w:p w14:paraId="47D91173"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r w:rsidR="000E3E25" w:rsidRPr="00DE5A12" w14:paraId="236B6A09" w14:textId="77777777" w:rsidTr="001F510B">
        <w:trPr>
          <w:trHeight w:val="416"/>
        </w:trPr>
        <w:tc>
          <w:tcPr>
            <w:tcW w:w="893" w:type="pct"/>
          </w:tcPr>
          <w:p w14:paraId="4653B742" w14:textId="77777777" w:rsidR="000E3E25" w:rsidRDefault="000E3E25" w:rsidP="001F510B">
            <w:pPr>
              <w:widowControl w:val="0"/>
              <w:jc w:val="center"/>
              <w:rPr>
                <w:rFonts w:ascii="Arial" w:eastAsia="Calibri" w:hAnsi="Arial" w:cs="Arial"/>
                <w:sz w:val="20"/>
                <w:szCs w:val="20"/>
                <w:lang w:eastAsia="en-US"/>
              </w:rPr>
            </w:pPr>
          </w:p>
          <w:p w14:paraId="14AA4B67"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3)</w:t>
            </w:r>
          </w:p>
          <w:p w14:paraId="641B5B86" w14:textId="77777777" w:rsidR="000E3E25"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w:t>
            </w:r>
            <w:r>
              <w:rPr>
                <w:rFonts w:ascii="Arial" w:eastAsia="Calibri" w:hAnsi="Arial" w:cs="Arial"/>
                <w:sz w:val="20"/>
                <w:szCs w:val="20"/>
                <w:lang w:eastAsia="en-US"/>
              </w:rPr>
              <w:t>della progettazione strutturale</w:t>
            </w:r>
          </w:p>
          <w:p w14:paraId="08930ADC" w14:textId="77777777" w:rsidR="000E3E25" w:rsidRPr="00DE5A12" w:rsidRDefault="000E3E25" w:rsidP="001F510B">
            <w:pPr>
              <w:widowControl w:val="0"/>
              <w:jc w:val="center"/>
              <w:rPr>
                <w:rFonts w:ascii="Arial" w:eastAsia="Calibri" w:hAnsi="Arial" w:cs="Arial"/>
                <w:sz w:val="20"/>
                <w:szCs w:val="20"/>
                <w:lang w:eastAsia="en-US"/>
              </w:rPr>
            </w:pPr>
          </w:p>
        </w:tc>
        <w:tc>
          <w:tcPr>
            <w:tcW w:w="858" w:type="pct"/>
            <w:vAlign w:val="center"/>
          </w:tcPr>
          <w:p w14:paraId="0C1451F9"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02996BD7"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52CADB4A"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4B4B8AF7" w14:textId="77777777" w:rsidR="000E3E25" w:rsidRPr="00DE5A12" w:rsidRDefault="000E3E25" w:rsidP="001F510B">
            <w:pPr>
              <w:jc w:val="center"/>
              <w:rPr>
                <w:rFonts w:ascii="Arial" w:hAnsi="Arial" w:cs="Arial"/>
                <w:sz w:val="20"/>
                <w:szCs w:val="20"/>
              </w:rPr>
            </w:pPr>
          </w:p>
          <w:p w14:paraId="2C1EF17C" w14:textId="77777777" w:rsidR="000E3E25" w:rsidRPr="00DE5A12" w:rsidRDefault="000E3E25" w:rsidP="001F510B">
            <w:pPr>
              <w:jc w:val="center"/>
              <w:rPr>
                <w:rFonts w:ascii="Arial" w:hAnsi="Arial" w:cs="Arial"/>
                <w:sz w:val="20"/>
                <w:szCs w:val="20"/>
              </w:rPr>
            </w:pPr>
          </w:p>
          <w:p w14:paraId="3A22EE06" w14:textId="77777777" w:rsidR="000E3E25" w:rsidRPr="00DE5A12" w:rsidRDefault="000E3E25" w:rsidP="001F510B">
            <w:pPr>
              <w:jc w:val="center"/>
              <w:rPr>
                <w:rFonts w:ascii="Arial" w:hAnsi="Arial" w:cs="Arial"/>
                <w:sz w:val="20"/>
                <w:szCs w:val="20"/>
              </w:rPr>
            </w:pPr>
          </w:p>
          <w:p w14:paraId="69123D0F"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7BBD6354" w14:textId="77777777" w:rsidR="000E3E25" w:rsidRPr="00DE5A12" w:rsidRDefault="000E3E25" w:rsidP="001F510B">
            <w:pPr>
              <w:jc w:val="center"/>
              <w:rPr>
                <w:rFonts w:ascii="Arial" w:hAnsi="Arial" w:cs="Arial"/>
                <w:sz w:val="20"/>
                <w:szCs w:val="20"/>
              </w:rPr>
            </w:pPr>
          </w:p>
          <w:p w14:paraId="2B988986" w14:textId="77777777" w:rsidR="000E3E25" w:rsidRPr="00DE5A12" w:rsidRDefault="000E3E25" w:rsidP="001F510B">
            <w:pPr>
              <w:jc w:val="center"/>
              <w:rPr>
                <w:rFonts w:ascii="Arial" w:hAnsi="Arial" w:cs="Arial"/>
                <w:sz w:val="20"/>
                <w:szCs w:val="20"/>
              </w:rPr>
            </w:pPr>
          </w:p>
          <w:p w14:paraId="15E0A4D6" w14:textId="77777777" w:rsidR="000E3E25" w:rsidRPr="00DE5A12" w:rsidRDefault="000E3E25" w:rsidP="001F510B">
            <w:pPr>
              <w:jc w:val="center"/>
              <w:rPr>
                <w:rFonts w:ascii="Arial" w:hAnsi="Arial" w:cs="Arial"/>
                <w:sz w:val="20"/>
                <w:szCs w:val="20"/>
              </w:rPr>
            </w:pPr>
          </w:p>
          <w:p w14:paraId="66206056"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031C9EBC" w14:textId="77777777" w:rsidR="000E3E25" w:rsidRPr="00DE5A12" w:rsidRDefault="000E3E25" w:rsidP="001F510B">
            <w:pPr>
              <w:jc w:val="center"/>
              <w:rPr>
                <w:rFonts w:ascii="Arial" w:hAnsi="Arial" w:cs="Arial"/>
                <w:sz w:val="20"/>
                <w:szCs w:val="20"/>
              </w:rPr>
            </w:pPr>
          </w:p>
          <w:p w14:paraId="7C023D74" w14:textId="77777777" w:rsidR="000E3E25" w:rsidRPr="00DE5A12" w:rsidRDefault="000E3E25" w:rsidP="001F510B">
            <w:pPr>
              <w:jc w:val="center"/>
              <w:rPr>
                <w:rFonts w:ascii="Arial" w:hAnsi="Arial" w:cs="Arial"/>
                <w:sz w:val="20"/>
                <w:szCs w:val="20"/>
              </w:rPr>
            </w:pPr>
          </w:p>
          <w:p w14:paraId="7CFC7CF5" w14:textId="77777777" w:rsidR="000E3E25" w:rsidRPr="00DE5A12" w:rsidRDefault="000E3E25" w:rsidP="001F510B">
            <w:pPr>
              <w:jc w:val="center"/>
              <w:rPr>
                <w:rFonts w:ascii="Arial" w:hAnsi="Arial" w:cs="Arial"/>
                <w:sz w:val="20"/>
                <w:szCs w:val="20"/>
              </w:rPr>
            </w:pPr>
          </w:p>
          <w:p w14:paraId="7D52B079"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6848FA54" w14:textId="77777777" w:rsidR="000E3E25" w:rsidRPr="00DE5A12" w:rsidRDefault="000E3E25" w:rsidP="001F510B">
            <w:pPr>
              <w:jc w:val="center"/>
              <w:rPr>
                <w:rFonts w:ascii="Arial" w:hAnsi="Arial" w:cs="Arial"/>
                <w:sz w:val="20"/>
                <w:szCs w:val="20"/>
              </w:rPr>
            </w:pPr>
          </w:p>
          <w:p w14:paraId="52B869C4" w14:textId="77777777" w:rsidR="000E3E25" w:rsidRPr="00DE5A12" w:rsidRDefault="000E3E25" w:rsidP="001F510B">
            <w:pPr>
              <w:jc w:val="center"/>
              <w:rPr>
                <w:sz w:val="20"/>
                <w:szCs w:val="20"/>
              </w:rPr>
            </w:pPr>
          </w:p>
          <w:p w14:paraId="07BE6AB5" w14:textId="77777777" w:rsidR="000E3E25" w:rsidRPr="00DE5A12" w:rsidRDefault="000E3E25" w:rsidP="001F510B">
            <w:pPr>
              <w:jc w:val="center"/>
              <w:rPr>
                <w:sz w:val="20"/>
                <w:szCs w:val="20"/>
              </w:rPr>
            </w:pPr>
          </w:p>
          <w:p w14:paraId="2F1067D0"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r w:rsidR="000E3E25" w:rsidRPr="00DE5A12" w14:paraId="39D7FC65" w14:textId="77777777" w:rsidTr="001F510B">
        <w:trPr>
          <w:trHeight w:val="416"/>
        </w:trPr>
        <w:tc>
          <w:tcPr>
            <w:tcW w:w="893" w:type="pct"/>
          </w:tcPr>
          <w:p w14:paraId="6ACF9C15" w14:textId="77777777" w:rsidR="000E3E25" w:rsidRDefault="000E3E25" w:rsidP="001F510B">
            <w:pPr>
              <w:widowControl w:val="0"/>
              <w:jc w:val="center"/>
              <w:rPr>
                <w:rFonts w:ascii="Arial" w:eastAsia="Calibri" w:hAnsi="Arial" w:cs="Arial"/>
                <w:sz w:val="20"/>
                <w:szCs w:val="20"/>
                <w:lang w:eastAsia="en-US"/>
              </w:rPr>
            </w:pPr>
          </w:p>
          <w:p w14:paraId="39A3B00A"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4)</w:t>
            </w:r>
          </w:p>
          <w:p w14:paraId="57A54460" w14:textId="77777777" w:rsidR="000E3E25"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 xml:space="preserve">Responsabile </w:t>
            </w:r>
            <w:r>
              <w:rPr>
                <w:rFonts w:ascii="Arial" w:eastAsia="Calibri" w:hAnsi="Arial" w:cs="Arial"/>
                <w:sz w:val="20"/>
                <w:szCs w:val="20"/>
                <w:lang w:eastAsia="en-US"/>
              </w:rPr>
              <w:t>della progettazione impianti meccanici</w:t>
            </w:r>
          </w:p>
          <w:p w14:paraId="7A3D016B" w14:textId="77777777" w:rsidR="000E3E25" w:rsidRPr="00DE5A12" w:rsidRDefault="000E3E25" w:rsidP="001F510B">
            <w:pPr>
              <w:widowControl w:val="0"/>
              <w:jc w:val="center"/>
              <w:rPr>
                <w:rFonts w:ascii="Arial" w:eastAsia="Calibri" w:hAnsi="Arial" w:cs="Arial"/>
                <w:sz w:val="20"/>
                <w:szCs w:val="20"/>
                <w:lang w:eastAsia="en-US"/>
              </w:rPr>
            </w:pPr>
          </w:p>
        </w:tc>
        <w:tc>
          <w:tcPr>
            <w:tcW w:w="858" w:type="pct"/>
            <w:vAlign w:val="center"/>
          </w:tcPr>
          <w:p w14:paraId="116C7151" w14:textId="77777777" w:rsidR="000E3E25" w:rsidRPr="00DE5A12" w:rsidRDefault="000E3E25" w:rsidP="001F510B">
            <w:pPr>
              <w:widowControl w:val="0"/>
              <w:autoSpaceDE w:val="0"/>
              <w:autoSpaceDN w:val="0"/>
              <w:spacing w:after="120"/>
              <w:jc w:val="center"/>
              <w:rPr>
                <w:rFonts w:ascii="Arial" w:hAnsi="Arial" w:cs="Arial"/>
                <w:sz w:val="20"/>
                <w:szCs w:val="20"/>
              </w:rPr>
            </w:pPr>
          </w:p>
          <w:p w14:paraId="0843E541"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2FBEA443" w14:textId="77777777" w:rsidR="000E3E25" w:rsidRPr="00DE5A12" w:rsidRDefault="000E3E25" w:rsidP="001F510B">
            <w:pPr>
              <w:jc w:val="center"/>
              <w:rPr>
                <w:rFonts w:ascii="Arial" w:hAnsi="Arial" w:cs="Arial"/>
                <w:sz w:val="20"/>
                <w:szCs w:val="20"/>
              </w:rPr>
            </w:pPr>
          </w:p>
          <w:p w14:paraId="3FB07A47"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704FCAC2" w14:textId="77777777" w:rsidR="000E3E25" w:rsidRPr="00DE5A12" w:rsidRDefault="000E3E25" w:rsidP="001F510B">
            <w:pPr>
              <w:jc w:val="center"/>
              <w:rPr>
                <w:rFonts w:ascii="Arial" w:hAnsi="Arial" w:cs="Arial"/>
                <w:sz w:val="20"/>
                <w:szCs w:val="20"/>
              </w:rPr>
            </w:pPr>
          </w:p>
          <w:p w14:paraId="402273EE"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04C64A41" w14:textId="77777777" w:rsidR="000E3E25" w:rsidRPr="00DE5A12" w:rsidRDefault="000E3E25" w:rsidP="001F510B">
            <w:pPr>
              <w:jc w:val="center"/>
              <w:rPr>
                <w:rFonts w:ascii="Arial" w:hAnsi="Arial" w:cs="Arial"/>
                <w:sz w:val="20"/>
                <w:szCs w:val="20"/>
              </w:rPr>
            </w:pPr>
          </w:p>
          <w:p w14:paraId="461B5C74"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22B6BADD" w14:textId="77777777" w:rsidR="000E3E25" w:rsidRPr="00DE5A12" w:rsidRDefault="000E3E25" w:rsidP="001F510B">
            <w:pPr>
              <w:jc w:val="center"/>
              <w:rPr>
                <w:rFonts w:ascii="Arial" w:hAnsi="Arial" w:cs="Arial"/>
                <w:sz w:val="20"/>
                <w:szCs w:val="20"/>
              </w:rPr>
            </w:pPr>
          </w:p>
          <w:p w14:paraId="572B7944"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r w:rsidR="000E3E25" w:rsidRPr="00DE5A12" w14:paraId="13999FA1" w14:textId="77777777" w:rsidTr="001F510B">
        <w:trPr>
          <w:trHeight w:val="416"/>
        </w:trPr>
        <w:tc>
          <w:tcPr>
            <w:tcW w:w="893" w:type="pct"/>
          </w:tcPr>
          <w:p w14:paraId="2DFA8E9A" w14:textId="77777777" w:rsidR="000E3E25" w:rsidRDefault="000E3E25" w:rsidP="001F510B">
            <w:pPr>
              <w:widowControl w:val="0"/>
              <w:jc w:val="center"/>
              <w:rPr>
                <w:rFonts w:ascii="Arial" w:eastAsia="Calibri" w:hAnsi="Arial" w:cs="Arial"/>
                <w:sz w:val="20"/>
                <w:szCs w:val="20"/>
                <w:lang w:eastAsia="en-US"/>
              </w:rPr>
            </w:pPr>
          </w:p>
          <w:p w14:paraId="003D709B"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t>5)</w:t>
            </w:r>
          </w:p>
          <w:p w14:paraId="5015A8CC" w14:textId="77777777" w:rsidR="000E3E25" w:rsidRPr="00DE5A12" w:rsidRDefault="000E3E25" w:rsidP="001F510B">
            <w:pPr>
              <w:widowControl w:val="0"/>
              <w:jc w:val="center"/>
              <w:rPr>
                <w:rFonts w:ascii="Arial" w:eastAsia="Calibri" w:hAnsi="Arial" w:cs="Arial"/>
                <w:sz w:val="20"/>
                <w:szCs w:val="20"/>
                <w:lang w:eastAsia="en-US"/>
              </w:rPr>
            </w:pPr>
            <w:r w:rsidRPr="00DE5A12">
              <w:rPr>
                <w:rFonts w:ascii="Arial" w:eastAsia="Calibri" w:hAnsi="Arial" w:cs="Arial"/>
                <w:sz w:val="20"/>
                <w:szCs w:val="20"/>
                <w:lang w:eastAsia="en-US"/>
              </w:rPr>
              <w:lastRenderedPageBreak/>
              <w:t xml:space="preserve">Responsabile della progettazione </w:t>
            </w:r>
            <w:r>
              <w:rPr>
                <w:rFonts w:ascii="Arial" w:eastAsia="Calibri" w:hAnsi="Arial" w:cs="Arial"/>
                <w:sz w:val="20"/>
                <w:szCs w:val="20"/>
                <w:lang w:eastAsia="en-US"/>
              </w:rPr>
              <w:t>e impianti elettrici speciali</w:t>
            </w:r>
          </w:p>
          <w:p w14:paraId="69F986AE" w14:textId="77777777" w:rsidR="000E3E25" w:rsidRPr="00DE5A12" w:rsidRDefault="000E3E25" w:rsidP="001F510B">
            <w:pPr>
              <w:widowControl w:val="0"/>
              <w:jc w:val="center"/>
              <w:rPr>
                <w:rFonts w:ascii="Arial" w:eastAsia="Calibri" w:hAnsi="Arial" w:cs="Arial"/>
                <w:sz w:val="20"/>
                <w:szCs w:val="20"/>
                <w:lang w:eastAsia="en-US"/>
              </w:rPr>
            </w:pPr>
          </w:p>
        </w:tc>
        <w:tc>
          <w:tcPr>
            <w:tcW w:w="858" w:type="pct"/>
            <w:vAlign w:val="center"/>
          </w:tcPr>
          <w:p w14:paraId="24B0B102"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lastRenderedPageBreak/>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29834D81"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2D41150C"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34D13644"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591B9E6D"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r w:rsidR="001553FC" w:rsidRPr="00DE5A12" w14:paraId="407E6A03" w14:textId="77777777" w:rsidTr="0058050E">
        <w:trPr>
          <w:trHeight w:val="416"/>
        </w:trPr>
        <w:tc>
          <w:tcPr>
            <w:tcW w:w="893" w:type="pct"/>
          </w:tcPr>
          <w:p w14:paraId="22015BBA" w14:textId="77777777" w:rsidR="001553FC" w:rsidRPr="004F3202" w:rsidRDefault="001553FC" w:rsidP="001553FC">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 xml:space="preserve">6) </w:t>
            </w:r>
          </w:p>
          <w:p w14:paraId="28E5A4A3" w14:textId="2928A39F" w:rsidR="001553FC" w:rsidRPr="000B2D25" w:rsidRDefault="001553FC" w:rsidP="001553FC">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 xml:space="preserve">Responsabile della progettazione </w:t>
            </w:r>
            <w:proofErr w:type="spellStart"/>
            <w:r w:rsidRPr="004F3202">
              <w:rPr>
                <w:rFonts w:ascii="Arial" w:eastAsia="Calibri" w:hAnsi="Arial" w:cs="Arial"/>
                <w:sz w:val="20"/>
                <w:szCs w:val="20"/>
                <w:lang w:eastAsia="en-US"/>
              </w:rPr>
              <w:t>anticendio</w:t>
            </w:r>
            <w:proofErr w:type="spellEnd"/>
          </w:p>
        </w:tc>
        <w:tc>
          <w:tcPr>
            <w:tcW w:w="858" w:type="pct"/>
            <w:vAlign w:val="center"/>
          </w:tcPr>
          <w:p w14:paraId="0CE9DA75" w14:textId="1719D551" w:rsidR="001553FC" w:rsidRPr="000B2D25" w:rsidRDefault="001553FC" w:rsidP="001553FC">
            <w:pPr>
              <w:widowControl w:val="0"/>
              <w:autoSpaceDE w:val="0"/>
              <w:autoSpaceDN w:val="0"/>
              <w:spacing w:after="120"/>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705" w:type="pct"/>
            <w:vAlign w:val="center"/>
          </w:tcPr>
          <w:p w14:paraId="026E7ACC" w14:textId="55195400" w:rsidR="001553FC" w:rsidRPr="000B2D25" w:rsidRDefault="001553FC" w:rsidP="001553FC">
            <w:pPr>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779" w:type="pct"/>
            <w:vAlign w:val="center"/>
          </w:tcPr>
          <w:p w14:paraId="636991BD" w14:textId="47B85A18" w:rsidR="001553FC" w:rsidRPr="000B2D25" w:rsidRDefault="001553FC" w:rsidP="001553FC">
            <w:pPr>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990" w:type="pct"/>
            <w:vAlign w:val="center"/>
          </w:tcPr>
          <w:p w14:paraId="6408F140" w14:textId="0665193F" w:rsidR="001553FC" w:rsidRPr="000B2D25" w:rsidRDefault="001553FC" w:rsidP="001553FC">
            <w:pPr>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775" w:type="pct"/>
          </w:tcPr>
          <w:p w14:paraId="0C06FD7D" w14:textId="77777777" w:rsidR="001553FC" w:rsidRPr="004F3202" w:rsidRDefault="001553FC" w:rsidP="001553FC">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 xml:space="preserve">6) </w:t>
            </w:r>
          </w:p>
          <w:p w14:paraId="461C232E" w14:textId="033764B4" w:rsidR="001553FC" w:rsidRPr="000B2D25" w:rsidRDefault="001553FC" w:rsidP="001553FC">
            <w:pPr>
              <w:jc w:val="center"/>
              <w:rPr>
                <w:sz w:val="20"/>
                <w:szCs w:val="20"/>
              </w:rPr>
            </w:pPr>
            <w:r w:rsidRPr="004F3202">
              <w:rPr>
                <w:rFonts w:ascii="Arial" w:eastAsia="Calibri" w:hAnsi="Arial" w:cs="Arial"/>
                <w:sz w:val="20"/>
                <w:szCs w:val="20"/>
                <w:lang w:eastAsia="en-US"/>
              </w:rPr>
              <w:t xml:space="preserve">Responsabile della progettazione </w:t>
            </w:r>
            <w:proofErr w:type="spellStart"/>
            <w:r w:rsidRPr="004F3202">
              <w:rPr>
                <w:rFonts w:ascii="Arial" w:eastAsia="Calibri" w:hAnsi="Arial" w:cs="Arial"/>
                <w:sz w:val="20"/>
                <w:szCs w:val="20"/>
                <w:lang w:eastAsia="en-US"/>
              </w:rPr>
              <w:t>anticendio</w:t>
            </w:r>
            <w:proofErr w:type="spellEnd"/>
          </w:p>
        </w:tc>
      </w:tr>
      <w:tr w:rsidR="001553FC" w:rsidRPr="00DE5A12" w14:paraId="46B0041E" w14:textId="77777777" w:rsidTr="0058050E">
        <w:trPr>
          <w:trHeight w:val="416"/>
        </w:trPr>
        <w:tc>
          <w:tcPr>
            <w:tcW w:w="893" w:type="pct"/>
          </w:tcPr>
          <w:p w14:paraId="6F864726" w14:textId="77777777" w:rsidR="001553FC" w:rsidRPr="004F3202" w:rsidRDefault="001553FC" w:rsidP="001553FC">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7)</w:t>
            </w:r>
          </w:p>
          <w:p w14:paraId="6540EF38" w14:textId="0D645EAA" w:rsidR="001553FC" w:rsidRPr="000B2D25" w:rsidRDefault="001553FC" w:rsidP="001553FC">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Responsabile competente in acustica</w:t>
            </w:r>
          </w:p>
        </w:tc>
        <w:tc>
          <w:tcPr>
            <w:tcW w:w="858" w:type="pct"/>
            <w:vAlign w:val="center"/>
          </w:tcPr>
          <w:p w14:paraId="07261BFA" w14:textId="5E905BEC" w:rsidR="001553FC" w:rsidRPr="000B2D25" w:rsidRDefault="001553FC" w:rsidP="001553FC">
            <w:pPr>
              <w:widowControl w:val="0"/>
              <w:autoSpaceDE w:val="0"/>
              <w:autoSpaceDN w:val="0"/>
              <w:spacing w:after="120"/>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705" w:type="pct"/>
            <w:vAlign w:val="center"/>
          </w:tcPr>
          <w:p w14:paraId="5C0BF71F" w14:textId="63236777" w:rsidR="001553FC" w:rsidRPr="000B2D25" w:rsidRDefault="001553FC" w:rsidP="001553FC">
            <w:pPr>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779" w:type="pct"/>
            <w:vAlign w:val="center"/>
          </w:tcPr>
          <w:p w14:paraId="52144E08" w14:textId="60452E4C" w:rsidR="001553FC" w:rsidRPr="000B2D25" w:rsidRDefault="001553FC" w:rsidP="001553FC">
            <w:pPr>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990" w:type="pct"/>
            <w:vAlign w:val="center"/>
          </w:tcPr>
          <w:p w14:paraId="700266B7" w14:textId="590E134B" w:rsidR="001553FC" w:rsidRPr="000B2D25" w:rsidRDefault="001553FC" w:rsidP="001553FC">
            <w:pPr>
              <w:jc w:val="center"/>
              <w:rPr>
                <w:rFonts w:ascii="Arial" w:hAnsi="Arial" w:cs="Arial"/>
                <w:sz w:val="20"/>
                <w:szCs w:val="20"/>
              </w:rPr>
            </w:pPr>
            <w:r w:rsidRPr="000B2D25">
              <w:rPr>
                <w:rFonts w:ascii="Arial" w:hAnsi="Arial" w:cs="Arial"/>
                <w:sz w:val="20"/>
                <w:szCs w:val="20"/>
              </w:rPr>
              <w:fldChar w:fldCharType="begin">
                <w:ffData>
                  <w:name w:val="Testo1"/>
                  <w:enabled/>
                  <w:calcOnExit w:val="0"/>
                  <w:textInput/>
                </w:ffData>
              </w:fldChar>
            </w:r>
            <w:r w:rsidRPr="000B2D25">
              <w:rPr>
                <w:rFonts w:ascii="Arial" w:hAnsi="Arial" w:cs="Arial"/>
                <w:sz w:val="20"/>
                <w:szCs w:val="20"/>
              </w:rPr>
              <w:instrText xml:space="preserve"> FORMTEXT </w:instrText>
            </w:r>
            <w:r w:rsidRPr="000B2D25">
              <w:rPr>
                <w:rFonts w:ascii="Arial" w:hAnsi="Arial" w:cs="Arial"/>
                <w:sz w:val="20"/>
                <w:szCs w:val="20"/>
              </w:rPr>
            </w:r>
            <w:r w:rsidRPr="000B2D25">
              <w:rPr>
                <w:rFonts w:ascii="Arial" w:hAnsi="Arial" w:cs="Arial"/>
                <w:sz w:val="20"/>
                <w:szCs w:val="20"/>
              </w:rPr>
              <w:fldChar w:fldCharType="separate"/>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noProof/>
                <w:sz w:val="20"/>
                <w:szCs w:val="20"/>
              </w:rPr>
              <w:t> </w:t>
            </w:r>
            <w:r w:rsidRPr="000B2D25">
              <w:rPr>
                <w:rFonts w:ascii="Arial" w:hAnsi="Arial" w:cs="Arial"/>
                <w:sz w:val="20"/>
                <w:szCs w:val="20"/>
              </w:rPr>
              <w:fldChar w:fldCharType="end"/>
            </w:r>
          </w:p>
        </w:tc>
        <w:tc>
          <w:tcPr>
            <w:tcW w:w="775" w:type="pct"/>
          </w:tcPr>
          <w:p w14:paraId="7F1EFB05" w14:textId="77777777" w:rsidR="001553FC" w:rsidRPr="004F3202" w:rsidRDefault="001553FC" w:rsidP="001553FC">
            <w:pPr>
              <w:widowControl w:val="0"/>
              <w:jc w:val="center"/>
              <w:rPr>
                <w:rFonts w:ascii="Arial" w:eastAsia="Calibri" w:hAnsi="Arial" w:cs="Arial"/>
                <w:sz w:val="20"/>
                <w:szCs w:val="20"/>
                <w:lang w:eastAsia="en-US"/>
              </w:rPr>
            </w:pPr>
            <w:r w:rsidRPr="004F3202">
              <w:rPr>
                <w:rFonts w:ascii="Arial" w:eastAsia="Calibri" w:hAnsi="Arial" w:cs="Arial"/>
                <w:sz w:val="20"/>
                <w:szCs w:val="20"/>
                <w:lang w:eastAsia="en-US"/>
              </w:rPr>
              <w:t>7)</w:t>
            </w:r>
          </w:p>
          <w:p w14:paraId="272B6435" w14:textId="6290E069" w:rsidR="001553FC" w:rsidRPr="000B2D25" w:rsidRDefault="001553FC" w:rsidP="001553FC">
            <w:pPr>
              <w:jc w:val="center"/>
              <w:rPr>
                <w:sz w:val="20"/>
                <w:szCs w:val="20"/>
              </w:rPr>
            </w:pPr>
            <w:r w:rsidRPr="004F3202">
              <w:rPr>
                <w:rFonts w:ascii="Arial" w:eastAsia="Calibri" w:hAnsi="Arial" w:cs="Arial"/>
                <w:sz w:val="20"/>
                <w:szCs w:val="20"/>
                <w:lang w:eastAsia="en-US"/>
              </w:rPr>
              <w:t>Responsabile competente in acustica</w:t>
            </w:r>
          </w:p>
        </w:tc>
      </w:tr>
      <w:tr w:rsidR="000E3E25" w:rsidRPr="00DE5A12" w14:paraId="4D422E9C" w14:textId="77777777" w:rsidTr="001F510B">
        <w:trPr>
          <w:trHeight w:val="416"/>
        </w:trPr>
        <w:tc>
          <w:tcPr>
            <w:tcW w:w="893" w:type="pct"/>
          </w:tcPr>
          <w:p w14:paraId="078DA9C6" w14:textId="77777777" w:rsidR="000E3E25" w:rsidRPr="00DE5A12" w:rsidRDefault="000E3E25" w:rsidP="001F510B">
            <w:pPr>
              <w:widowControl w:val="0"/>
              <w:jc w:val="center"/>
              <w:rPr>
                <w:rFonts w:ascii="Arial" w:hAnsi="Arial" w:cs="Arial"/>
                <w:sz w:val="20"/>
                <w:szCs w:val="20"/>
                <w:lang w:eastAsia="en-US"/>
              </w:rPr>
            </w:pPr>
          </w:p>
          <w:p w14:paraId="60B6D2F1" w14:textId="2BA4984A" w:rsidR="000E3E25" w:rsidRPr="00DE5A12" w:rsidRDefault="001553FC" w:rsidP="001F510B">
            <w:pPr>
              <w:widowControl w:val="0"/>
              <w:jc w:val="center"/>
              <w:rPr>
                <w:rFonts w:ascii="Arial" w:hAnsi="Arial" w:cs="Arial"/>
                <w:sz w:val="20"/>
                <w:szCs w:val="20"/>
                <w:lang w:eastAsia="en-US"/>
              </w:rPr>
            </w:pPr>
            <w:r>
              <w:rPr>
                <w:rFonts w:ascii="Arial" w:hAnsi="Arial" w:cs="Arial"/>
                <w:sz w:val="20"/>
                <w:szCs w:val="20"/>
                <w:lang w:eastAsia="en-US"/>
              </w:rPr>
              <w:t>8</w:t>
            </w:r>
            <w:r w:rsidR="000E3E25" w:rsidRPr="00DE5A12">
              <w:rPr>
                <w:rFonts w:ascii="Arial" w:hAnsi="Arial" w:cs="Arial"/>
                <w:sz w:val="20"/>
                <w:szCs w:val="20"/>
                <w:lang w:eastAsia="en-US"/>
              </w:rPr>
              <w:t>)</w:t>
            </w:r>
          </w:p>
          <w:p w14:paraId="60C7425D" w14:textId="77777777" w:rsidR="000E3E25" w:rsidRPr="00DE5A12" w:rsidRDefault="000E3E25" w:rsidP="001F510B">
            <w:pPr>
              <w:widowControl w:val="0"/>
              <w:jc w:val="center"/>
              <w:rPr>
                <w:rFonts w:ascii="Arial" w:hAnsi="Arial" w:cs="Arial"/>
                <w:sz w:val="20"/>
                <w:szCs w:val="20"/>
                <w:lang w:eastAsia="en-US"/>
              </w:rPr>
            </w:pPr>
            <w:r w:rsidRPr="00DE5A12">
              <w:rPr>
                <w:rFonts w:ascii="Arial" w:hAnsi="Arial" w:cs="Arial"/>
                <w:sz w:val="20"/>
                <w:szCs w:val="20"/>
                <w:lang w:eastAsia="en-US"/>
              </w:rPr>
              <w:t xml:space="preserve">Responsabile </w:t>
            </w:r>
            <w:r>
              <w:rPr>
                <w:rFonts w:ascii="Arial" w:hAnsi="Arial" w:cs="Arial"/>
                <w:sz w:val="20"/>
                <w:szCs w:val="20"/>
                <w:lang w:eastAsia="en-US"/>
              </w:rPr>
              <w:t>del processo BIM</w:t>
            </w:r>
          </w:p>
          <w:p w14:paraId="5749C951" w14:textId="77777777" w:rsidR="000E3E25" w:rsidRPr="00DE5A12" w:rsidRDefault="000E3E25" w:rsidP="001F510B">
            <w:pPr>
              <w:widowControl w:val="0"/>
              <w:jc w:val="center"/>
              <w:rPr>
                <w:rFonts w:ascii="Arial" w:eastAsia="Calibri" w:hAnsi="Arial" w:cs="Arial"/>
                <w:color w:val="FF0000"/>
                <w:sz w:val="20"/>
                <w:szCs w:val="20"/>
                <w:lang w:eastAsia="en-US"/>
              </w:rPr>
            </w:pPr>
          </w:p>
        </w:tc>
        <w:tc>
          <w:tcPr>
            <w:tcW w:w="858" w:type="pct"/>
            <w:vAlign w:val="center"/>
          </w:tcPr>
          <w:p w14:paraId="44BD18F8"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2573B531"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62FADD22"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4D02545E"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6D6B6D04"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r w:rsidR="000E3E25" w:rsidRPr="00DE5A12" w14:paraId="7E7315B3" w14:textId="77777777" w:rsidTr="001F510B">
        <w:trPr>
          <w:trHeight w:val="416"/>
        </w:trPr>
        <w:tc>
          <w:tcPr>
            <w:tcW w:w="893" w:type="pct"/>
          </w:tcPr>
          <w:p w14:paraId="7F02EFC2" w14:textId="77777777" w:rsidR="000E3E25" w:rsidRPr="00DE5A12" w:rsidRDefault="000E3E25" w:rsidP="001F510B">
            <w:pPr>
              <w:widowControl w:val="0"/>
              <w:jc w:val="center"/>
              <w:rPr>
                <w:rFonts w:ascii="Arial" w:hAnsi="Arial" w:cs="Arial"/>
                <w:sz w:val="20"/>
                <w:szCs w:val="20"/>
                <w:lang w:eastAsia="en-US"/>
              </w:rPr>
            </w:pPr>
          </w:p>
          <w:p w14:paraId="2EB4E48E" w14:textId="2F44A605" w:rsidR="000E3E25" w:rsidRPr="00DE5A12" w:rsidRDefault="001553FC" w:rsidP="001F510B">
            <w:pPr>
              <w:widowControl w:val="0"/>
              <w:jc w:val="center"/>
              <w:rPr>
                <w:rFonts w:ascii="Arial" w:hAnsi="Arial" w:cs="Arial"/>
                <w:sz w:val="20"/>
                <w:szCs w:val="20"/>
                <w:lang w:eastAsia="en-US"/>
              </w:rPr>
            </w:pPr>
            <w:r>
              <w:rPr>
                <w:rFonts w:ascii="Arial" w:hAnsi="Arial" w:cs="Arial"/>
                <w:sz w:val="20"/>
                <w:szCs w:val="20"/>
                <w:lang w:eastAsia="en-US"/>
              </w:rPr>
              <w:t>9</w:t>
            </w:r>
            <w:r w:rsidR="000E3E25" w:rsidRPr="00DE5A12">
              <w:rPr>
                <w:rFonts w:ascii="Arial" w:hAnsi="Arial" w:cs="Arial"/>
                <w:sz w:val="20"/>
                <w:szCs w:val="20"/>
                <w:lang w:eastAsia="en-US"/>
              </w:rPr>
              <w:t>)</w:t>
            </w:r>
          </w:p>
          <w:p w14:paraId="6CB0F7D2" w14:textId="77777777" w:rsidR="000E3E25" w:rsidRPr="00DE5A12" w:rsidRDefault="000E3E25" w:rsidP="001F510B">
            <w:pPr>
              <w:widowControl w:val="0"/>
              <w:jc w:val="center"/>
              <w:rPr>
                <w:rFonts w:ascii="Arial" w:hAnsi="Arial" w:cs="Arial"/>
                <w:sz w:val="20"/>
                <w:szCs w:val="20"/>
                <w:lang w:eastAsia="en-US"/>
              </w:rPr>
            </w:pPr>
            <w:r>
              <w:rPr>
                <w:rFonts w:ascii="Arial" w:hAnsi="Arial" w:cs="Arial"/>
                <w:sz w:val="20"/>
                <w:szCs w:val="20"/>
                <w:lang w:eastAsia="en-US"/>
              </w:rPr>
              <w:t>Responsabile dello sviluppo dei criteri CAM</w:t>
            </w:r>
          </w:p>
          <w:p w14:paraId="5C202421" w14:textId="77777777" w:rsidR="000E3E25" w:rsidRPr="00DE5A12" w:rsidRDefault="000E3E25" w:rsidP="001F510B">
            <w:pPr>
              <w:widowControl w:val="0"/>
              <w:jc w:val="center"/>
              <w:rPr>
                <w:rFonts w:ascii="Arial" w:hAnsi="Arial" w:cs="Arial"/>
                <w:sz w:val="20"/>
                <w:szCs w:val="20"/>
                <w:lang w:eastAsia="en-US"/>
              </w:rPr>
            </w:pPr>
          </w:p>
        </w:tc>
        <w:tc>
          <w:tcPr>
            <w:tcW w:w="858" w:type="pct"/>
            <w:vAlign w:val="center"/>
          </w:tcPr>
          <w:p w14:paraId="5816F51B" w14:textId="77777777" w:rsidR="000E3E25" w:rsidRPr="00DE5A12" w:rsidRDefault="000E3E25" w:rsidP="001F510B">
            <w:pPr>
              <w:widowControl w:val="0"/>
              <w:autoSpaceDE w:val="0"/>
              <w:autoSpaceDN w:val="0"/>
              <w:spacing w:after="120"/>
              <w:jc w:val="center"/>
              <w:rPr>
                <w:rFonts w:ascii="Calibri" w:hAnsi="Calibri" w:cs="Arial"/>
                <w:sz w:val="20"/>
                <w:szCs w:val="20"/>
                <w:lang w:eastAsia="en-US"/>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03C5F4F7"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5C534746"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01E23455" w14:textId="77777777" w:rsidR="000E3E25" w:rsidRPr="00DE5A12" w:rsidRDefault="000E3E25" w:rsidP="001F510B">
            <w:pPr>
              <w:jc w:val="center"/>
              <w:rPr>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5DFE4392"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r w:rsidR="000E3E25" w:rsidRPr="00DE5A12" w14:paraId="14C3F82C" w14:textId="77777777" w:rsidTr="001F510B">
        <w:trPr>
          <w:trHeight w:val="416"/>
        </w:trPr>
        <w:tc>
          <w:tcPr>
            <w:tcW w:w="893" w:type="pct"/>
          </w:tcPr>
          <w:p w14:paraId="201466D2" w14:textId="77777777" w:rsidR="000E3E25" w:rsidRDefault="000E3E25" w:rsidP="001F510B">
            <w:pPr>
              <w:widowControl w:val="0"/>
              <w:jc w:val="center"/>
              <w:rPr>
                <w:rFonts w:ascii="Arial" w:hAnsi="Arial" w:cs="Arial"/>
                <w:color w:val="000000"/>
                <w:sz w:val="20"/>
                <w:szCs w:val="20"/>
              </w:rPr>
            </w:pPr>
          </w:p>
          <w:p w14:paraId="49B94441" w14:textId="6E5E7A1E" w:rsidR="000E3E25" w:rsidRDefault="001553FC" w:rsidP="001F510B">
            <w:pPr>
              <w:widowControl w:val="0"/>
              <w:jc w:val="center"/>
              <w:rPr>
                <w:rFonts w:ascii="Arial" w:hAnsi="Arial" w:cs="Arial"/>
                <w:color w:val="000000"/>
                <w:sz w:val="20"/>
                <w:szCs w:val="20"/>
              </w:rPr>
            </w:pPr>
            <w:r>
              <w:rPr>
                <w:rFonts w:ascii="Arial" w:hAnsi="Arial" w:cs="Arial"/>
                <w:color w:val="000000"/>
                <w:sz w:val="20"/>
                <w:szCs w:val="20"/>
              </w:rPr>
              <w:t>10</w:t>
            </w:r>
            <w:r w:rsidR="000E3E25">
              <w:rPr>
                <w:rFonts w:ascii="Arial" w:hAnsi="Arial" w:cs="Arial"/>
                <w:color w:val="000000"/>
                <w:sz w:val="20"/>
                <w:szCs w:val="20"/>
              </w:rPr>
              <w:t>)</w:t>
            </w:r>
          </w:p>
          <w:p w14:paraId="637C53C4" w14:textId="77777777" w:rsidR="000E3E25" w:rsidRDefault="000E3E25" w:rsidP="001F510B">
            <w:pPr>
              <w:widowControl w:val="0"/>
              <w:jc w:val="center"/>
              <w:rPr>
                <w:rFonts w:ascii="Arial" w:hAnsi="Arial" w:cs="Arial"/>
                <w:color w:val="000000"/>
                <w:sz w:val="20"/>
                <w:szCs w:val="20"/>
              </w:rPr>
            </w:pPr>
            <w:r>
              <w:rPr>
                <w:rFonts w:ascii="Arial" w:hAnsi="Arial" w:cs="Arial"/>
                <w:color w:val="000000"/>
                <w:sz w:val="20"/>
                <w:szCs w:val="20"/>
              </w:rPr>
              <w:t>Geologo</w:t>
            </w:r>
          </w:p>
          <w:p w14:paraId="33A68475" w14:textId="77777777" w:rsidR="000E3E25" w:rsidRPr="00DE5A12" w:rsidRDefault="000E3E25" w:rsidP="001F510B">
            <w:pPr>
              <w:widowControl w:val="0"/>
              <w:jc w:val="center"/>
              <w:rPr>
                <w:rFonts w:ascii="Arial" w:hAnsi="Arial" w:cs="Arial"/>
                <w:sz w:val="20"/>
                <w:szCs w:val="20"/>
                <w:lang w:eastAsia="en-US"/>
              </w:rPr>
            </w:pPr>
          </w:p>
        </w:tc>
        <w:tc>
          <w:tcPr>
            <w:tcW w:w="858" w:type="pct"/>
            <w:vAlign w:val="center"/>
          </w:tcPr>
          <w:p w14:paraId="163458D2" w14:textId="77777777" w:rsidR="000E3E25" w:rsidRPr="00DE5A12" w:rsidRDefault="000E3E25" w:rsidP="001F510B">
            <w:pPr>
              <w:widowControl w:val="0"/>
              <w:autoSpaceDE w:val="0"/>
              <w:autoSpaceDN w:val="0"/>
              <w:spacing w:after="120"/>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05" w:type="pct"/>
            <w:vAlign w:val="center"/>
          </w:tcPr>
          <w:p w14:paraId="71401B5F"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9" w:type="pct"/>
            <w:vAlign w:val="center"/>
          </w:tcPr>
          <w:p w14:paraId="4366F65C"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990" w:type="pct"/>
            <w:vAlign w:val="center"/>
          </w:tcPr>
          <w:p w14:paraId="60060229" w14:textId="77777777" w:rsidR="000E3E25" w:rsidRPr="00DE5A12" w:rsidRDefault="000E3E25" w:rsidP="001F510B">
            <w:pPr>
              <w:jc w:val="center"/>
              <w:rPr>
                <w:rFonts w:ascii="Arial" w:hAnsi="Arial" w:cs="Arial"/>
                <w:sz w:val="20"/>
                <w:szCs w:val="20"/>
              </w:rPr>
            </w:pPr>
            <w:r w:rsidRPr="00DE5A12">
              <w:rPr>
                <w:rFonts w:ascii="Arial" w:hAnsi="Arial" w:cs="Arial"/>
                <w:sz w:val="20"/>
                <w:szCs w:val="20"/>
              </w:rPr>
              <w:fldChar w:fldCharType="begin">
                <w:ffData>
                  <w:name w:val="Testo1"/>
                  <w:enabled/>
                  <w:calcOnExit w:val="0"/>
                  <w:textInput/>
                </w:ffData>
              </w:fldChar>
            </w:r>
            <w:r w:rsidRPr="00DE5A12">
              <w:rPr>
                <w:rFonts w:ascii="Arial" w:hAnsi="Arial" w:cs="Arial"/>
                <w:sz w:val="20"/>
                <w:szCs w:val="20"/>
              </w:rPr>
              <w:instrText xml:space="preserve"> FORMTEXT </w:instrText>
            </w:r>
            <w:r w:rsidRPr="00DE5A12">
              <w:rPr>
                <w:rFonts w:ascii="Arial" w:hAnsi="Arial" w:cs="Arial"/>
                <w:sz w:val="20"/>
                <w:szCs w:val="20"/>
              </w:rPr>
            </w:r>
            <w:r w:rsidRPr="00DE5A12">
              <w:rPr>
                <w:rFonts w:ascii="Arial" w:hAnsi="Arial" w:cs="Arial"/>
                <w:sz w:val="20"/>
                <w:szCs w:val="20"/>
              </w:rPr>
              <w:fldChar w:fldCharType="separate"/>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noProof/>
                <w:sz w:val="20"/>
                <w:szCs w:val="20"/>
              </w:rPr>
              <w:t> </w:t>
            </w:r>
            <w:r w:rsidRPr="00DE5A12">
              <w:rPr>
                <w:rFonts w:ascii="Arial" w:hAnsi="Arial" w:cs="Arial"/>
                <w:sz w:val="20"/>
                <w:szCs w:val="20"/>
              </w:rPr>
              <w:fldChar w:fldCharType="end"/>
            </w:r>
          </w:p>
        </w:tc>
        <w:tc>
          <w:tcPr>
            <w:tcW w:w="775" w:type="pct"/>
            <w:vAlign w:val="center"/>
          </w:tcPr>
          <w:p w14:paraId="618DB775" w14:textId="77777777" w:rsidR="000E3E25" w:rsidRPr="00DE5A12" w:rsidRDefault="000E3E25" w:rsidP="001F510B">
            <w:pPr>
              <w:jc w:val="center"/>
              <w:rPr>
                <w:sz w:val="20"/>
                <w:szCs w:val="20"/>
              </w:rPr>
            </w:pPr>
            <w:r w:rsidRPr="00DE5A12">
              <w:rPr>
                <w:sz w:val="20"/>
                <w:szCs w:val="20"/>
              </w:rPr>
              <w:fldChar w:fldCharType="begin">
                <w:ffData>
                  <w:name w:val="Testo1"/>
                  <w:enabled/>
                  <w:calcOnExit w:val="0"/>
                  <w:textInput/>
                </w:ffData>
              </w:fldChar>
            </w:r>
            <w:r w:rsidRPr="00DE5A12">
              <w:rPr>
                <w:sz w:val="20"/>
                <w:szCs w:val="20"/>
              </w:rPr>
              <w:instrText xml:space="preserve"> FORMTEXT </w:instrText>
            </w:r>
            <w:r w:rsidRPr="00DE5A12">
              <w:rPr>
                <w:sz w:val="20"/>
                <w:szCs w:val="20"/>
              </w:rPr>
            </w:r>
            <w:r w:rsidRPr="00DE5A12">
              <w:rPr>
                <w:sz w:val="20"/>
                <w:szCs w:val="20"/>
              </w:rPr>
              <w:fldChar w:fldCharType="separate"/>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t> </w:t>
            </w:r>
            <w:r w:rsidRPr="00DE5A12">
              <w:rPr>
                <w:sz w:val="20"/>
                <w:szCs w:val="20"/>
              </w:rPr>
              <w:fldChar w:fldCharType="end"/>
            </w:r>
          </w:p>
        </w:tc>
      </w:tr>
    </w:tbl>
    <w:p w14:paraId="79998FA6" w14:textId="29923A5E" w:rsidR="004319C3" w:rsidRDefault="004319C3" w:rsidP="008B17AD">
      <w:pPr>
        <w:rPr>
          <w:rFonts w:ascii="Arial" w:eastAsia="Calibri" w:hAnsi="Arial" w:cs="Arial"/>
          <w:sz w:val="22"/>
          <w:szCs w:val="22"/>
          <w:lang w:eastAsia="en-US"/>
        </w:rPr>
      </w:pPr>
    </w:p>
    <w:p w14:paraId="5830AB22" w14:textId="6D025A77" w:rsidR="00615BA4" w:rsidRDefault="00615BA4" w:rsidP="008B17AD">
      <w:pPr>
        <w:rPr>
          <w:rFonts w:ascii="Arial" w:eastAsia="Calibri" w:hAnsi="Arial" w:cs="Arial"/>
          <w:sz w:val="22"/>
          <w:szCs w:val="22"/>
          <w:lang w:eastAsia="en-US"/>
        </w:rPr>
      </w:pPr>
    </w:p>
    <w:p w14:paraId="7F8D7553" w14:textId="30DC282A" w:rsidR="00615BA4" w:rsidRPr="00615BA4" w:rsidRDefault="00615BA4" w:rsidP="00615BA4">
      <w:pPr>
        <w:autoSpaceDE w:val="0"/>
        <w:autoSpaceDN w:val="0"/>
        <w:adjustRightInd w:val="0"/>
        <w:ind w:left="-284" w:firstLine="284"/>
        <w:rPr>
          <w:rFonts w:ascii="Arial" w:hAnsi="Arial" w:cs="Arial"/>
          <w:bCs/>
          <w:iCs/>
          <w:sz w:val="22"/>
          <w:szCs w:val="22"/>
        </w:rPr>
      </w:pPr>
      <w:r w:rsidRPr="00615BA4">
        <w:rPr>
          <w:rFonts w:ascii="Arial" w:hAnsi="Arial" w:cs="Arial"/>
          <w:bCs/>
          <w:iCs/>
          <w:sz w:val="22"/>
          <w:szCs w:val="22"/>
        </w:rPr>
        <w:t>d)</w:t>
      </w:r>
      <w:r w:rsidRPr="00615BA4">
        <w:rPr>
          <w:rFonts w:ascii="Arial" w:hAnsi="Arial" w:cs="Arial"/>
          <w:b/>
          <w:bCs/>
          <w:i/>
          <w:iCs/>
          <w:sz w:val="22"/>
          <w:szCs w:val="22"/>
        </w:rPr>
        <w:t xml:space="preserve"> </w:t>
      </w:r>
      <w:r>
        <w:rPr>
          <w:rFonts w:ascii="Arial" w:hAnsi="Arial" w:cs="Arial"/>
          <w:b/>
          <w:bCs/>
          <w:i/>
          <w:iCs/>
          <w:sz w:val="22"/>
          <w:szCs w:val="22"/>
        </w:rPr>
        <w:t xml:space="preserve">  </w:t>
      </w:r>
      <w:r>
        <w:rPr>
          <w:rFonts w:ascii="Arial" w:hAnsi="Arial" w:cs="Arial"/>
          <w:bCs/>
          <w:iCs/>
          <w:sz w:val="22"/>
          <w:szCs w:val="22"/>
        </w:rPr>
        <w:t xml:space="preserve">che il professionista incaricato delle prestazioni specialistiche coordinatore del gruppo di lavoro                 </w:t>
      </w:r>
    </w:p>
    <w:p w14:paraId="799A247B" w14:textId="58737410" w:rsidR="00615BA4" w:rsidRPr="007A054F" w:rsidRDefault="00615BA4" w:rsidP="00615BA4">
      <w:pPr>
        <w:widowControl w:val="0"/>
        <w:ind w:left="360"/>
        <w:rPr>
          <w:rFonts w:ascii="Arial" w:hAnsi="Arial" w:cs="Arial"/>
          <w:i/>
          <w:sz w:val="22"/>
        </w:rPr>
      </w:pPr>
      <w:r>
        <w:rPr>
          <w:rFonts w:ascii="Arial" w:hAnsi="Arial" w:cs="Arial"/>
          <w:bCs/>
          <w:iCs/>
          <w:sz w:val="22"/>
          <w:szCs w:val="22"/>
        </w:rPr>
        <w:t xml:space="preserve">è  </w:t>
      </w:r>
      <w:r w:rsidRPr="007A054F">
        <w:rPr>
          <w:rFonts w:ascii="Arial" w:hAnsi="Arial" w:cs="Arial"/>
          <w:sz w:val="22"/>
          <w:szCs w:val="22"/>
        </w:rPr>
        <w:fldChar w:fldCharType="begin">
          <w:ffData>
            <w:name w:val="Testo1"/>
            <w:enabled/>
            <w:calcOnExit w:val="0"/>
            <w:textInput/>
          </w:ffData>
        </w:fldChar>
      </w:r>
      <w:r w:rsidRPr="007A054F">
        <w:rPr>
          <w:rFonts w:ascii="Arial" w:hAnsi="Arial" w:cs="Arial"/>
          <w:sz w:val="22"/>
          <w:szCs w:val="22"/>
        </w:rPr>
        <w:instrText xml:space="preserve"> FORMTEXT </w:instrText>
      </w:r>
      <w:r w:rsidRPr="007A054F">
        <w:rPr>
          <w:rFonts w:ascii="Arial" w:hAnsi="Arial" w:cs="Arial"/>
          <w:sz w:val="22"/>
          <w:szCs w:val="22"/>
        </w:rPr>
      </w:r>
      <w:r w:rsidRPr="007A054F">
        <w:rPr>
          <w:rFonts w:ascii="Arial" w:hAnsi="Arial" w:cs="Arial"/>
          <w:sz w:val="22"/>
          <w:szCs w:val="22"/>
        </w:rPr>
        <w:fldChar w:fldCharType="separate"/>
      </w:r>
      <w:r w:rsidRPr="007A054F">
        <w:rPr>
          <w:rFonts w:ascii="Arial" w:hAnsi="Arial" w:cs="Arial"/>
          <w:noProof/>
          <w:sz w:val="22"/>
          <w:szCs w:val="22"/>
        </w:rPr>
        <w:t> </w:t>
      </w:r>
      <w:r w:rsidRPr="007A054F">
        <w:rPr>
          <w:rFonts w:ascii="Arial" w:hAnsi="Arial" w:cs="Arial"/>
          <w:noProof/>
          <w:sz w:val="22"/>
          <w:szCs w:val="22"/>
        </w:rPr>
        <w:t> </w:t>
      </w:r>
      <w:r w:rsidRPr="007A054F">
        <w:rPr>
          <w:rFonts w:ascii="Arial" w:hAnsi="Arial" w:cs="Arial"/>
          <w:noProof/>
          <w:sz w:val="22"/>
          <w:szCs w:val="22"/>
        </w:rPr>
        <w:t> </w:t>
      </w:r>
      <w:r w:rsidRPr="007A054F">
        <w:rPr>
          <w:rFonts w:ascii="Arial" w:hAnsi="Arial" w:cs="Arial"/>
          <w:noProof/>
          <w:sz w:val="22"/>
          <w:szCs w:val="22"/>
        </w:rPr>
        <w:t> </w:t>
      </w:r>
      <w:r w:rsidRPr="007A054F">
        <w:rPr>
          <w:rFonts w:ascii="Arial" w:hAnsi="Arial" w:cs="Arial"/>
          <w:noProof/>
          <w:sz w:val="22"/>
          <w:szCs w:val="22"/>
        </w:rPr>
        <w:t> </w:t>
      </w:r>
      <w:r w:rsidRPr="007A054F">
        <w:rPr>
          <w:rFonts w:ascii="Arial" w:hAnsi="Arial" w:cs="Arial"/>
          <w:sz w:val="22"/>
          <w:szCs w:val="22"/>
        </w:rPr>
        <w:fldChar w:fldCharType="end"/>
      </w:r>
      <w:r w:rsidRPr="007A054F">
        <w:rPr>
          <w:rFonts w:ascii="Arial" w:hAnsi="Arial" w:cs="Arial"/>
          <w:sz w:val="22"/>
        </w:rPr>
        <w:t xml:space="preserve"> (</w:t>
      </w:r>
      <w:r w:rsidRPr="007A054F">
        <w:rPr>
          <w:rFonts w:ascii="Arial" w:hAnsi="Arial" w:cs="Arial"/>
          <w:i/>
          <w:sz w:val="22"/>
        </w:rPr>
        <w:t>indicare i dati identificativi del professionista, titolo di studio, data di abilitazione ed  estremi di iscrizione al relativo Ordine Professionale);</w:t>
      </w:r>
    </w:p>
    <w:p w14:paraId="37E5E4E6" w14:textId="47B000C6" w:rsidR="00615BA4" w:rsidRPr="007A054F" w:rsidRDefault="00615BA4" w:rsidP="00615BA4">
      <w:pPr>
        <w:widowControl w:val="0"/>
        <w:rPr>
          <w:rFonts w:ascii="Arial" w:hAnsi="Arial" w:cs="Arial"/>
          <w:i/>
          <w:sz w:val="22"/>
        </w:rPr>
      </w:pPr>
    </w:p>
    <w:p w14:paraId="5CB5FE62" w14:textId="751C993B" w:rsidR="00790413" w:rsidRPr="00D1507E" w:rsidRDefault="00615BA4" w:rsidP="00D1507E">
      <w:pPr>
        <w:widowControl w:val="0"/>
        <w:ind w:left="426" w:hanging="426"/>
        <w:rPr>
          <w:rFonts w:ascii="Arial" w:hAnsi="Arial" w:cs="Arial"/>
          <w:i/>
          <w:sz w:val="22"/>
          <w:szCs w:val="22"/>
        </w:rPr>
      </w:pPr>
      <w:r w:rsidRPr="00615BA4">
        <w:rPr>
          <w:rFonts w:ascii="Arial" w:hAnsi="Arial" w:cs="Arial"/>
          <w:sz w:val="22"/>
        </w:rPr>
        <w:t>e)</w:t>
      </w:r>
      <w:r>
        <w:rPr>
          <w:rFonts w:ascii="Arial" w:hAnsi="Arial" w:cs="Arial"/>
          <w:sz w:val="22"/>
        </w:rPr>
        <w:t xml:space="preserve">   </w:t>
      </w:r>
      <w:r w:rsidRPr="00790413">
        <w:rPr>
          <w:rFonts w:ascii="Arial" w:hAnsi="Arial" w:cs="Arial"/>
          <w:i/>
          <w:iCs/>
          <w:sz w:val="22"/>
          <w:szCs w:val="22"/>
        </w:rPr>
        <w:t>(</w:t>
      </w:r>
      <w:r w:rsidR="00D1507E">
        <w:rPr>
          <w:rFonts w:ascii="Arial" w:hAnsi="Arial" w:cs="Arial"/>
          <w:b/>
          <w:bCs/>
          <w:i/>
          <w:iCs/>
          <w:sz w:val="22"/>
          <w:szCs w:val="22"/>
        </w:rPr>
        <w:t>se del caso)</w:t>
      </w:r>
      <w:r w:rsidRPr="00790413">
        <w:rPr>
          <w:rFonts w:ascii="Arial" w:hAnsi="Arial" w:cs="Arial"/>
          <w:b/>
          <w:bCs/>
          <w:i/>
          <w:iCs/>
          <w:sz w:val="22"/>
          <w:szCs w:val="22"/>
        </w:rPr>
        <w:t xml:space="preserve"> </w:t>
      </w:r>
      <w:r w:rsidR="00D1507E">
        <w:rPr>
          <w:rFonts w:ascii="Arial" w:hAnsi="Arial" w:cs="Arial"/>
          <w:sz w:val="22"/>
          <w:szCs w:val="22"/>
        </w:rPr>
        <w:t>che</w:t>
      </w:r>
      <w:r w:rsidRPr="00790413">
        <w:rPr>
          <w:rFonts w:ascii="Arial" w:hAnsi="Arial" w:cs="Arial"/>
          <w:sz w:val="22"/>
          <w:szCs w:val="22"/>
        </w:rPr>
        <w:t xml:space="preserve"> i dati identificativi del giovane professionista, ai sensi dell’art. 4 del DM 263 del 02.12.2016, laureato abilitato da meno di cinque anni all’esercizio della </w:t>
      </w:r>
      <w:proofErr w:type="spellStart"/>
      <w:r w:rsidRPr="00790413">
        <w:rPr>
          <w:rFonts w:ascii="Arial" w:hAnsi="Arial" w:cs="Arial"/>
          <w:sz w:val="22"/>
          <w:szCs w:val="22"/>
        </w:rPr>
        <w:t>professione,</w:t>
      </w:r>
      <w:r w:rsidR="00D1507E">
        <w:rPr>
          <w:rFonts w:ascii="Arial" w:hAnsi="Arial" w:cs="Arial"/>
          <w:sz w:val="22"/>
          <w:szCs w:val="22"/>
        </w:rPr>
        <w:t>sono</w:t>
      </w:r>
      <w:proofErr w:type="spellEnd"/>
      <w:r w:rsidR="00D1507E">
        <w:rPr>
          <w:rFonts w:ascii="Arial" w:hAnsi="Arial" w:cs="Arial"/>
          <w:sz w:val="22"/>
          <w:szCs w:val="22"/>
        </w:rPr>
        <w:t xml:space="preserve"> i seguenti</w:t>
      </w:r>
      <w:r w:rsidR="00790413" w:rsidRPr="00790413">
        <w:rPr>
          <w:rFonts w:ascii="Arial" w:hAnsi="Arial" w:cs="Arial"/>
          <w:sz w:val="22"/>
          <w:szCs w:val="22"/>
        </w:rPr>
        <w:t xml:space="preserve"> </w:t>
      </w:r>
      <w:r w:rsidR="00790413" w:rsidRPr="007A054F">
        <w:rPr>
          <w:rFonts w:ascii="Arial" w:hAnsi="Arial" w:cs="Arial"/>
          <w:sz w:val="22"/>
          <w:szCs w:val="22"/>
        </w:rPr>
        <w:fldChar w:fldCharType="begin">
          <w:ffData>
            <w:name w:val="Testo1"/>
            <w:enabled/>
            <w:calcOnExit w:val="0"/>
            <w:textInput/>
          </w:ffData>
        </w:fldChar>
      </w:r>
      <w:r w:rsidR="00790413" w:rsidRPr="007A054F">
        <w:rPr>
          <w:rFonts w:ascii="Arial" w:hAnsi="Arial" w:cs="Arial"/>
          <w:sz w:val="22"/>
          <w:szCs w:val="22"/>
        </w:rPr>
        <w:instrText xml:space="preserve"> FORMTEXT </w:instrText>
      </w:r>
      <w:r w:rsidR="00790413" w:rsidRPr="007A054F">
        <w:rPr>
          <w:rFonts w:ascii="Arial" w:hAnsi="Arial" w:cs="Arial"/>
          <w:sz w:val="22"/>
          <w:szCs w:val="22"/>
        </w:rPr>
      </w:r>
      <w:r w:rsidR="00790413" w:rsidRPr="007A054F">
        <w:rPr>
          <w:rFonts w:ascii="Arial" w:hAnsi="Arial" w:cs="Arial"/>
          <w:sz w:val="22"/>
          <w:szCs w:val="22"/>
        </w:rPr>
        <w:fldChar w:fldCharType="separate"/>
      </w:r>
      <w:r w:rsidR="00790413" w:rsidRPr="007A054F">
        <w:rPr>
          <w:rFonts w:ascii="Arial" w:hAnsi="Arial" w:cs="Arial"/>
          <w:noProof/>
          <w:sz w:val="22"/>
          <w:szCs w:val="22"/>
        </w:rPr>
        <w:t> </w:t>
      </w:r>
      <w:r w:rsidR="00790413" w:rsidRPr="007A054F">
        <w:rPr>
          <w:rFonts w:ascii="Arial" w:hAnsi="Arial" w:cs="Arial"/>
          <w:noProof/>
          <w:sz w:val="22"/>
          <w:szCs w:val="22"/>
        </w:rPr>
        <w:t> </w:t>
      </w:r>
      <w:r w:rsidR="00790413" w:rsidRPr="007A054F">
        <w:rPr>
          <w:rFonts w:ascii="Arial" w:hAnsi="Arial" w:cs="Arial"/>
          <w:noProof/>
          <w:sz w:val="22"/>
          <w:szCs w:val="22"/>
        </w:rPr>
        <w:t> </w:t>
      </w:r>
      <w:r w:rsidR="00790413" w:rsidRPr="007A054F">
        <w:rPr>
          <w:rFonts w:ascii="Arial" w:hAnsi="Arial" w:cs="Arial"/>
          <w:noProof/>
          <w:sz w:val="22"/>
          <w:szCs w:val="22"/>
        </w:rPr>
        <w:t> </w:t>
      </w:r>
      <w:r w:rsidR="00790413" w:rsidRPr="007A054F">
        <w:rPr>
          <w:rFonts w:ascii="Arial" w:hAnsi="Arial" w:cs="Arial"/>
          <w:noProof/>
          <w:sz w:val="22"/>
          <w:szCs w:val="22"/>
        </w:rPr>
        <w:t> </w:t>
      </w:r>
      <w:r w:rsidR="00790413" w:rsidRPr="007A054F">
        <w:rPr>
          <w:rFonts w:ascii="Arial" w:hAnsi="Arial" w:cs="Arial"/>
          <w:sz w:val="22"/>
          <w:szCs w:val="22"/>
        </w:rPr>
        <w:fldChar w:fldCharType="end"/>
      </w:r>
      <w:r w:rsidR="00790413" w:rsidRPr="007A054F">
        <w:rPr>
          <w:rFonts w:ascii="Arial" w:hAnsi="Arial" w:cs="Arial"/>
          <w:sz w:val="22"/>
          <w:szCs w:val="22"/>
        </w:rPr>
        <w:t xml:space="preserve"> (</w:t>
      </w:r>
      <w:r w:rsidR="00790413" w:rsidRPr="007A054F">
        <w:rPr>
          <w:rFonts w:ascii="Arial" w:hAnsi="Arial" w:cs="Arial"/>
          <w:i/>
          <w:sz w:val="22"/>
          <w:szCs w:val="22"/>
        </w:rPr>
        <w:t>indicare i dati identificativi del giovane professionista, titolo di studio, data di abilitazione ed  estremi di iscrizione al relativo Ordine Professionale);</w:t>
      </w:r>
    </w:p>
    <w:p w14:paraId="2A2BE399" w14:textId="593C979C" w:rsidR="00EA0B1E" w:rsidRDefault="00790413" w:rsidP="00EA0B1E">
      <w:pPr>
        <w:widowControl w:val="0"/>
        <w:spacing w:before="120" w:after="120"/>
        <w:ind w:left="426" w:hanging="426"/>
        <w:rPr>
          <w:rFonts w:ascii="Arial" w:hAnsi="Arial" w:cs="Arial"/>
          <w:i/>
          <w:color w:val="00B050"/>
          <w:sz w:val="22"/>
          <w:szCs w:val="22"/>
        </w:rPr>
      </w:pPr>
      <w:r w:rsidRPr="00790413">
        <w:rPr>
          <w:rFonts w:ascii="Helvetica-BoldOblique" w:hAnsi="Helvetica-BoldOblique" w:cs="Helvetica-BoldOblique"/>
          <w:bCs/>
          <w:iCs/>
        </w:rPr>
        <w:t>f)</w:t>
      </w:r>
      <w:r>
        <w:rPr>
          <w:rFonts w:ascii="Helvetica-BoldOblique" w:hAnsi="Helvetica-BoldOblique" w:cs="Helvetica-BoldOblique"/>
          <w:b/>
          <w:bCs/>
          <w:i/>
          <w:iCs/>
        </w:rPr>
        <w:t xml:space="preserve">   </w:t>
      </w:r>
      <w:r w:rsidRPr="00790413">
        <w:rPr>
          <w:rFonts w:ascii="Arial" w:hAnsi="Arial" w:cs="Arial"/>
          <w:b/>
          <w:bCs/>
          <w:i/>
          <w:iCs/>
          <w:sz w:val="22"/>
          <w:szCs w:val="22"/>
        </w:rPr>
        <w:t>(se pertinente</w:t>
      </w:r>
      <w:r w:rsidRPr="00790413">
        <w:rPr>
          <w:rFonts w:ascii="Arial" w:hAnsi="Arial" w:cs="Arial"/>
          <w:i/>
          <w:iCs/>
          <w:sz w:val="22"/>
          <w:szCs w:val="22"/>
        </w:rPr>
        <w:t xml:space="preserve">) </w:t>
      </w:r>
      <w:r w:rsidRPr="00790413">
        <w:rPr>
          <w:rFonts w:ascii="Arial" w:hAnsi="Arial" w:cs="Arial"/>
          <w:sz w:val="22"/>
          <w:szCs w:val="22"/>
        </w:rPr>
        <w:t>la denominazione delle imprese cooptate ai sensi dell’art. 92, comma</w:t>
      </w:r>
      <w:r>
        <w:rPr>
          <w:rFonts w:ascii="Arial" w:hAnsi="Arial" w:cs="Arial"/>
          <w:i/>
          <w:color w:val="00B050"/>
          <w:sz w:val="22"/>
          <w:szCs w:val="22"/>
        </w:rPr>
        <w:t xml:space="preserve"> </w:t>
      </w:r>
      <w:r w:rsidRPr="00790413">
        <w:rPr>
          <w:rFonts w:ascii="Arial" w:hAnsi="Arial" w:cs="Arial"/>
          <w:sz w:val="22"/>
          <w:szCs w:val="22"/>
        </w:rPr>
        <w:t xml:space="preserve">5, del D.P.R. 207/2010, </w:t>
      </w:r>
      <w:r w:rsidR="00D1507E">
        <w:rPr>
          <w:rFonts w:ascii="Arial" w:hAnsi="Arial" w:cs="Arial"/>
          <w:sz w:val="22"/>
          <w:szCs w:val="22"/>
        </w:rPr>
        <w:t>è la seguente</w:t>
      </w:r>
      <w:r>
        <w:rPr>
          <w:rFonts w:ascii="Arial" w:hAnsi="Arial" w:cs="Arial"/>
          <w:sz w:val="22"/>
          <w:szCs w:val="22"/>
        </w:rPr>
        <w:t xml:space="preserve"> </w:t>
      </w:r>
      <w:r w:rsidRPr="009069F8">
        <w:rPr>
          <w:rFonts w:ascii="Arial" w:hAnsi="Arial" w:cs="Arial"/>
          <w:color w:val="00B050"/>
          <w:sz w:val="22"/>
          <w:szCs w:val="22"/>
        </w:rPr>
        <w:fldChar w:fldCharType="begin">
          <w:ffData>
            <w:name w:val="Testo1"/>
            <w:enabled/>
            <w:calcOnExit w:val="0"/>
            <w:textInput/>
          </w:ffData>
        </w:fldChar>
      </w:r>
      <w:r w:rsidRPr="009069F8">
        <w:rPr>
          <w:rFonts w:ascii="Arial" w:hAnsi="Arial" w:cs="Arial"/>
          <w:color w:val="00B050"/>
          <w:sz w:val="22"/>
          <w:szCs w:val="22"/>
        </w:rPr>
        <w:instrText xml:space="preserve"> FORMTEXT </w:instrText>
      </w:r>
      <w:r w:rsidRPr="009069F8">
        <w:rPr>
          <w:rFonts w:ascii="Arial" w:hAnsi="Arial" w:cs="Arial"/>
          <w:color w:val="00B050"/>
          <w:sz w:val="22"/>
          <w:szCs w:val="22"/>
        </w:rPr>
      </w:r>
      <w:r w:rsidRPr="009069F8">
        <w:rPr>
          <w:rFonts w:ascii="Arial" w:hAnsi="Arial" w:cs="Arial"/>
          <w:color w:val="00B050"/>
          <w:sz w:val="22"/>
          <w:szCs w:val="22"/>
        </w:rPr>
        <w:fldChar w:fldCharType="separate"/>
      </w:r>
      <w:r w:rsidRPr="009069F8">
        <w:rPr>
          <w:rFonts w:ascii="Arial" w:hAnsi="Arial" w:cs="Arial"/>
          <w:noProof/>
          <w:color w:val="00B050"/>
          <w:sz w:val="22"/>
          <w:szCs w:val="22"/>
        </w:rPr>
        <w:t> </w:t>
      </w:r>
      <w:r w:rsidRPr="009069F8">
        <w:rPr>
          <w:rFonts w:ascii="Arial" w:hAnsi="Arial" w:cs="Arial"/>
          <w:noProof/>
          <w:color w:val="00B050"/>
          <w:sz w:val="22"/>
          <w:szCs w:val="22"/>
        </w:rPr>
        <w:t> </w:t>
      </w:r>
      <w:r w:rsidRPr="009069F8">
        <w:rPr>
          <w:rFonts w:ascii="Arial" w:hAnsi="Arial" w:cs="Arial"/>
          <w:noProof/>
          <w:color w:val="00B050"/>
          <w:sz w:val="22"/>
          <w:szCs w:val="22"/>
        </w:rPr>
        <w:t> </w:t>
      </w:r>
      <w:r w:rsidRPr="009069F8">
        <w:rPr>
          <w:rFonts w:ascii="Arial" w:hAnsi="Arial" w:cs="Arial"/>
          <w:noProof/>
          <w:color w:val="00B050"/>
          <w:sz w:val="22"/>
          <w:szCs w:val="22"/>
        </w:rPr>
        <w:t> </w:t>
      </w:r>
      <w:r w:rsidRPr="009069F8">
        <w:rPr>
          <w:rFonts w:ascii="Arial" w:hAnsi="Arial" w:cs="Arial"/>
          <w:noProof/>
          <w:color w:val="00B050"/>
          <w:sz w:val="22"/>
          <w:szCs w:val="22"/>
        </w:rPr>
        <w:t> </w:t>
      </w:r>
      <w:r w:rsidRPr="009069F8">
        <w:rPr>
          <w:rFonts w:ascii="Arial" w:hAnsi="Arial" w:cs="Arial"/>
          <w:color w:val="00B050"/>
          <w:sz w:val="22"/>
          <w:szCs w:val="22"/>
        </w:rPr>
        <w:fldChar w:fldCharType="end"/>
      </w:r>
      <w:r w:rsidRPr="00790413">
        <w:rPr>
          <w:rFonts w:ascii="Arial" w:hAnsi="Arial" w:cs="Arial"/>
          <w:sz w:val="22"/>
          <w:szCs w:val="22"/>
        </w:rPr>
        <w:t xml:space="preserve"> </w:t>
      </w:r>
      <w:r w:rsidR="00D1507E">
        <w:rPr>
          <w:rFonts w:ascii="Arial" w:hAnsi="Arial" w:cs="Arial"/>
          <w:sz w:val="22"/>
          <w:szCs w:val="22"/>
        </w:rPr>
        <w:t xml:space="preserve"> e che la percentuale </w:t>
      </w:r>
      <w:r w:rsidRPr="00790413">
        <w:rPr>
          <w:rFonts w:ascii="Arial" w:hAnsi="Arial" w:cs="Arial"/>
          <w:sz w:val="22"/>
          <w:szCs w:val="22"/>
        </w:rPr>
        <w:t>dei lavori che verranno</w:t>
      </w:r>
      <w:r>
        <w:rPr>
          <w:rFonts w:ascii="Arial" w:hAnsi="Arial" w:cs="Arial"/>
          <w:i/>
          <w:color w:val="00B050"/>
          <w:sz w:val="22"/>
          <w:szCs w:val="22"/>
        </w:rPr>
        <w:t xml:space="preserve"> </w:t>
      </w:r>
      <w:r w:rsidRPr="00790413">
        <w:rPr>
          <w:rFonts w:ascii="Arial" w:hAnsi="Arial" w:cs="Arial"/>
          <w:sz w:val="22"/>
          <w:szCs w:val="22"/>
        </w:rPr>
        <w:t xml:space="preserve">eseguiti </w:t>
      </w:r>
      <w:r w:rsidR="00F068A5">
        <w:rPr>
          <w:rFonts w:ascii="Arial" w:hAnsi="Arial" w:cs="Arial"/>
          <w:sz w:val="22"/>
          <w:szCs w:val="22"/>
        </w:rPr>
        <w:t>(</w:t>
      </w:r>
      <w:r w:rsidRPr="00790413">
        <w:rPr>
          <w:rFonts w:ascii="Arial" w:hAnsi="Arial" w:cs="Arial"/>
          <w:sz w:val="22"/>
          <w:szCs w:val="22"/>
        </w:rPr>
        <w:t>in ogni caso non superiore al 20% dell’importo complessivo dei lavori e fermo</w:t>
      </w:r>
      <w:r>
        <w:rPr>
          <w:rFonts w:ascii="Arial" w:hAnsi="Arial" w:cs="Arial"/>
          <w:i/>
          <w:color w:val="00B050"/>
          <w:sz w:val="22"/>
          <w:szCs w:val="22"/>
        </w:rPr>
        <w:t xml:space="preserve"> </w:t>
      </w:r>
      <w:r w:rsidRPr="00790413">
        <w:rPr>
          <w:rFonts w:ascii="Arial" w:hAnsi="Arial" w:cs="Arial"/>
          <w:sz w:val="22"/>
          <w:szCs w:val="22"/>
        </w:rPr>
        <w:t>restando che l’ammontare complessivo delle qualificazioni possedute dalle cooptate</w:t>
      </w:r>
      <w:r>
        <w:rPr>
          <w:rFonts w:ascii="Arial" w:hAnsi="Arial" w:cs="Arial"/>
          <w:i/>
          <w:color w:val="00B050"/>
          <w:sz w:val="22"/>
          <w:szCs w:val="22"/>
        </w:rPr>
        <w:t xml:space="preserve"> </w:t>
      </w:r>
      <w:r w:rsidRPr="00790413">
        <w:rPr>
          <w:rFonts w:ascii="Arial" w:hAnsi="Arial" w:cs="Arial"/>
          <w:sz w:val="22"/>
          <w:szCs w:val="22"/>
        </w:rPr>
        <w:t>deve essere almeno pari all’importo dei lavori a queste ultime affidati</w:t>
      </w:r>
      <w:r w:rsidR="00F068A5">
        <w:rPr>
          <w:rFonts w:ascii="Arial" w:hAnsi="Arial" w:cs="Arial"/>
          <w:sz w:val="22"/>
          <w:szCs w:val="22"/>
        </w:rPr>
        <w:t>) è</w:t>
      </w:r>
      <w:r w:rsidR="00F068A5" w:rsidRPr="00F068A5">
        <w:rPr>
          <w:rFonts w:ascii="Arial" w:hAnsi="Arial" w:cs="Arial"/>
          <w:sz w:val="22"/>
          <w:szCs w:val="22"/>
        </w:rPr>
        <w:t xml:space="preserve">   </w:t>
      </w:r>
      <w:r w:rsidR="00F068A5" w:rsidRPr="009069F8">
        <w:rPr>
          <w:rFonts w:ascii="Arial" w:hAnsi="Arial" w:cs="Arial"/>
          <w:color w:val="00B050"/>
          <w:sz w:val="22"/>
          <w:szCs w:val="22"/>
        </w:rPr>
        <w:fldChar w:fldCharType="begin">
          <w:ffData>
            <w:name w:val="Testo1"/>
            <w:enabled/>
            <w:calcOnExit w:val="0"/>
            <w:textInput/>
          </w:ffData>
        </w:fldChar>
      </w:r>
      <w:r w:rsidR="00F068A5" w:rsidRPr="009069F8">
        <w:rPr>
          <w:rFonts w:ascii="Arial" w:hAnsi="Arial" w:cs="Arial"/>
          <w:color w:val="00B050"/>
          <w:sz w:val="22"/>
          <w:szCs w:val="22"/>
        </w:rPr>
        <w:instrText xml:space="preserve"> FORMTEXT </w:instrText>
      </w:r>
      <w:r w:rsidR="00F068A5" w:rsidRPr="009069F8">
        <w:rPr>
          <w:rFonts w:ascii="Arial" w:hAnsi="Arial" w:cs="Arial"/>
          <w:color w:val="00B050"/>
          <w:sz w:val="22"/>
          <w:szCs w:val="22"/>
        </w:rPr>
      </w:r>
      <w:r w:rsidR="00F068A5" w:rsidRPr="009069F8">
        <w:rPr>
          <w:rFonts w:ascii="Arial" w:hAnsi="Arial" w:cs="Arial"/>
          <w:color w:val="00B050"/>
          <w:sz w:val="22"/>
          <w:szCs w:val="22"/>
        </w:rPr>
        <w:fldChar w:fldCharType="separate"/>
      </w:r>
      <w:r w:rsidR="00F068A5" w:rsidRPr="009069F8">
        <w:rPr>
          <w:rFonts w:ascii="Arial" w:hAnsi="Arial" w:cs="Arial"/>
          <w:noProof/>
          <w:color w:val="00B050"/>
          <w:sz w:val="22"/>
          <w:szCs w:val="22"/>
        </w:rPr>
        <w:t> </w:t>
      </w:r>
      <w:r w:rsidR="00F068A5" w:rsidRPr="009069F8">
        <w:rPr>
          <w:rFonts w:ascii="Arial" w:hAnsi="Arial" w:cs="Arial"/>
          <w:noProof/>
          <w:color w:val="00B050"/>
          <w:sz w:val="22"/>
          <w:szCs w:val="22"/>
        </w:rPr>
        <w:t> </w:t>
      </w:r>
      <w:r w:rsidR="00F068A5" w:rsidRPr="009069F8">
        <w:rPr>
          <w:rFonts w:ascii="Arial" w:hAnsi="Arial" w:cs="Arial"/>
          <w:noProof/>
          <w:color w:val="00B050"/>
          <w:sz w:val="22"/>
          <w:szCs w:val="22"/>
        </w:rPr>
        <w:t> </w:t>
      </w:r>
      <w:r w:rsidR="00F068A5" w:rsidRPr="009069F8">
        <w:rPr>
          <w:rFonts w:ascii="Arial" w:hAnsi="Arial" w:cs="Arial"/>
          <w:noProof/>
          <w:color w:val="00B050"/>
          <w:sz w:val="22"/>
          <w:szCs w:val="22"/>
        </w:rPr>
        <w:t> </w:t>
      </w:r>
      <w:r w:rsidR="00F068A5" w:rsidRPr="009069F8">
        <w:rPr>
          <w:rFonts w:ascii="Arial" w:hAnsi="Arial" w:cs="Arial"/>
          <w:noProof/>
          <w:color w:val="00B050"/>
          <w:sz w:val="22"/>
          <w:szCs w:val="22"/>
        </w:rPr>
        <w:t> </w:t>
      </w:r>
      <w:r w:rsidR="00F068A5" w:rsidRPr="009069F8">
        <w:rPr>
          <w:rFonts w:ascii="Arial" w:hAnsi="Arial" w:cs="Arial"/>
          <w:color w:val="00B050"/>
          <w:sz w:val="22"/>
          <w:szCs w:val="22"/>
        </w:rPr>
        <w:fldChar w:fldCharType="end"/>
      </w:r>
      <w:r w:rsidR="00F068A5" w:rsidRPr="00790413">
        <w:rPr>
          <w:rFonts w:ascii="Arial" w:hAnsi="Arial" w:cs="Arial"/>
          <w:sz w:val="22"/>
          <w:szCs w:val="22"/>
        </w:rPr>
        <w:t xml:space="preserve"> </w:t>
      </w:r>
      <w:r w:rsidR="00F068A5" w:rsidRPr="00F068A5">
        <w:rPr>
          <w:rFonts w:ascii="Arial" w:hAnsi="Arial" w:cs="Arial"/>
          <w:sz w:val="22"/>
          <w:szCs w:val="22"/>
        </w:rPr>
        <w:t xml:space="preserve">  </w:t>
      </w:r>
      <w:r w:rsidR="00F068A5">
        <w:rPr>
          <w:rFonts w:ascii="Arial" w:hAnsi="Arial" w:cs="Arial"/>
          <w:sz w:val="22"/>
          <w:szCs w:val="22"/>
        </w:rPr>
        <w:t xml:space="preserve"> </w:t>
      </w:r>
      <w:r w:rsidRPr="00790413">
        <w:rPr>
          <w:rFonts w:ascii="Arial" w:hAnsi="Arial" w:cs="Arial"/>
          <w:sz w:val="22"/>
          <w:szCs w:val="22"/>
        </w:rPr>
        <w:t>;</w:t>
      </w:r>
    </w:p>
    <w:p w14:paraId="46C0B4E5" w14:textId="59D1ECA4" w:rsidR="00EA0B1E" w:rsidRDefault="00EA0B1E" w:rsidP="00EA0B1E">
      <w:pPr>
        <w:widowControl w:val="0"/>
        <w:spacing w:before="120" w:after="120"/>
        <w:ind w:left="426" w:hanging="426"/>
        <w:rPr>
          <w:rFonts w:ascii="Arial" w:hAnsi="Arial" w:cs="Arial"/>
        </w:rPr>
      </w:pPr>
      <w:r>
        <w:rPr>
          <w:rFonts w:ascii="Helvetica-BoldOblique" w:hAnsi="Helvetica-BoldOblique" w:cs="Helvetica-BoldOblique"/>
          <w:bCs/>
          <w:iCs/>
        </w:rPr>
        <w:t xml:space="preserve">g) </w:t>
      </w:r>
      <w:r w:rsidR="00BE66F9" w:rsidRPr="00EA0B1E">
        <w:rPr>
          <w:rFonts w:ascii="Arial" w:hAnsi="Arial" w:cs="Arial"/>
        </w:rPr>
        <w:t>di accettare il contenuto degli elaborati tecnici messi a disposiz</w:t>
      </w:r>
      <w:r w:rsidR="00E9311A" w:rsidRPr="00EA0B1E">
        <w:rPr>
          <w:rFonts w:ascii="Arial" w:hAnsi="Arial" w:cs="Arial"/>
        </w:rPr>
        <w:t>ione della Stazione appaltante</w:t>
      </w:r>
      <w:r>
        <w:rPr>
          <w:rFonts w:ascii="Arial" w:hAnsi="Arial" w:cs="Arial"/>
        </w:rPr>
        <w:t>;</w:t>
      </w:r>
    </w:p>
    <w:p w14:paraId="6CFBA8AF" w14:textId="48A696E5" w:rsidR="00EA0B1E" w:rsidRDefault="00EA0B1E" w:rsidP="00EA0B1E">
      <w:pPr>
        <w:widowControl w:val="0"/>
        <w:spacing w:before="120" w:after="120"/>
        <w:ind w:left="426" w:hanging="426"/>
        <w:rPr>
          <w:rFonts w:ascii="Helvetica" w:hAnsi="Helvetica" w:cs="Helvetica"/>
        </w:rPr>
      </w:pPr>
      <w:r>
        <w:rPr>
          <w:rFonts w:ascii="Helvetica" w:hAnsi="Helvetica" w:cs="Helvetica"/>
        </w:rPr>
        <w:t xml:space="preserve">h) </w:t>
      </w:r>
      <w:r w:rsidR="00E9311A" w:rsidRPr="00EA0B1E">
        <w:rPr>
          <w:rFonts w:ascii="Helvetica" w:hAnsi="Helvetica" w:cs="Helvetica"/>
        </w:rPr>
        <w:t>di accettare ai sensi dell’art. 23 comma 12 del D.lgs. 50/2016 l’attività progettuale svolta in precedenza</w:t>
      </w:r>
      <w:r w:rsidR="00860935">
        <w:rPr>
          <w:rFonts w:ascii="Helvetica" w:hAnsi="Helvetica" w:cs="Helvetica"/>
        </w:rPr>
        <w:t xml:space="preserve"> e di aver preso contezza delle prescrizioni impartite dalla Conferenza di Servizi indetta per l’approvazione del Progetto di Fattibilità Tecnico </w:t>
      </w:r>
      <w:proofErr w:type="spellStart"/>
      <w:r w:rsidR="00860935">
        <w:rPr>
          <w:rFonts w:ascii="Helvetica" w:hAnsi="Helvetica" w:cs="Helvetica"/>
        </w:rPr>
        <w:t>Ecconomica</w:t>
      </w:r>
      <w:proofErr w:type="spellEnd"/>
      <w:r w:rsidR="00860935">
        <w:rPr>
          <w:rFonts w:ascii="Helvetica" w:hAnsi="Helvetica" w:cs="Helvetica"/>
        </w:rPr>
        <w:t xml:space="preserve"> di ciascun intervento</w:t>
      </w:r>
      <w:r w:rsidR="00E9311A" w:rsidRPr="00EA0B1E">
        <w:rPr>
          <w:rFonts w:ascii="Helvetica" w:hAnsi="Helvetica" w:cs="Helvetica"/>
        </w:rPr>
        <w:t>;</w:t>
      </w:r>
    </w:p>
    <w:p w14:paraId="47F3F0D1" w14:textId="46E6E671" w:rsidR="00937B20" w:rsidRPr="00EA0B1E" w:rsidRDefault="00EA0B1E" w:rsidP="00EA0B1E">
      <w:pPr>
        <w:widowControl w:val="0"/>
        <w:spacing w:before="120" w:after="120"/>
        <w:ind w:left="426" w:hanging="426"/>
        <w:rPr>
          <w:rFonts w:ascii="Arial" w:hAnsi="Arial" w:cs="Arial"/>
          <w:i/>
          <w:color w:val="00B050"/>
          <w:sz w:val="22"/>
          <w:szCs w:val="22"/>
        </w:rPr>
      </w:pPr>
      <w:r>
        <w:rPr>
          <w:rFonts w:ascii="Helvetica" w:hAnsi="Helvetica" w:cs="Helvetica"/>
        </w:rPr>
        <w:t xml:space="preserve">i) </w:t>
      </w:r>
      <w:r w:rsidR="00E9311A" w:rsidRPr="00EA0B1E">
        <w:rPr>
          <w:rFonts w:ascii="Arial" w:hAnsi="Arial" w:cs="Arial"/>
        </w:rPr>
        <w:t xml:space="preserve">di aver preso esatta cognizione della natura dell’appalto e </w:t>
      </w:r>
      <w:r w:rsidR="00D80F27" w:rsidRPr="00EA0B1E">
        <w:rPr>
          <w:rFonts w:ascii="Arial" w:hAnsi="Arial" w:cs="Arial"/>
        </w:rPr>
        <w:t>di</w:t>
      </w:r>
      <w:r w:rsidR="00E9311A" w:rsidRPr="00EA0B1E">
        <w:rPr>
          <w:rFonts w:ascii="Arial" w:hAnsi="Arial" w:cs="Arial"/>
        </w:rPr>
        <w:t xml:space="preserve"> tutte le circostanze generali, particolari e locali e di</w:t>
      </w:r>
      <w:r w:rsidR="00D80F27" w:rsidRPr="00EA0B1E">
        <w:rPr>
          <w:rFonts w:ascii="Arial" w:hAnsi="Arial" w:cs="Arial"/>
        </w:rPr>
        <w:t xml:space="preserve"> ritenere remunerativa l’offerta economica presentata giacché per </w:t>
      </w:r>
      <w:r w:rsidR="00D80F27" w:rsidRPr="00EA0B1E">
        <w:rPr>
          <w:rFonts w:ascii="Arial" w:hAnsi="Arial" w:cs="Arial"/>
        </w:rPr>
        <w:lastRenderedPageBreak/>
        <w:t>la sua formulazione ha preso atto e tenuto conto:</w:t>
      </w:r>
    </w:p>
    <w:p w14:paraId="1CAE9727" w14:textId="77777777" w:rsidR="00E9311A" w:rsidRDefault="00D80F27" w:rsidP="00EA0B1E">
      <w:pPr>
        <w:widowControl w:val="0"/>
        <w:numPr>
          <w:ilvl w:val="1"/>
          <w:numId w:val="23"/>
        </w:numPr>
        <w:spacing w:before="120" w:after="120"/>
        <w:ind w:left="993" w:hanging="284"/>
        <w:rPr>
          <w:rFonts w:ascii="Arial" w:hAnsi="Arial" w:cs="Arial"/>
          <w:sz w:val="22"/>
          <w:szCs w:val="22"/>
        </w:rPr>
      </w:pPr>
      <w:r w:rsidRPr="00937B20">
        <w:rPr>
          <w:rFonts w:ascii="Arial" w:hAnsi="Arial" w:cs="Arial"/>
          <w:sz w:val="22"/>
          <w:szCs w:val="22"/>
        </w:rPr>
        <w:t>delle condizioni contrattuali e degli oneri compresi quelli eventuali relativi in materia di sicurezza, di assicurazione, di condizioni di lavoro e di previdenza e assistenza in vigore nel luogo dove</w:t>
      </w:r>
      <w:r w:rsidR="00937B20">
        <w:rPr>
          <w:rFonts w:ascii="Arial" w:hAnsi="Arial" w:cs="Arial"/>
          <w:sz w:val="22"/>
          <w:szCs w:val="22"/>
        </w:rPr>
        <w:t xml:space="preserve"> deve essere svolto il servizio</w:t>
      </w:r>
      <w:r w:rsidR="007A13E4">
        <w:rPr>
          <w:rFonts w:ascii="Arial" w:hAnsi="Arial" w:cs="Arial"/>
          <w:sz w:val="22"/>
          <w:szCs w:val="22"/>
        </w:rPr>
        <w:t>;</w:t>
      </w:r>
    </w:p>
    <w:p w14:paraId="547E1C99" w14:textId="77777777" w:rsidR="009705BE" w:rsidRDefault="00D80F27" w:rsidP="009705BE">
      <w:pPr>
        <w:widowControl w:val="0"/>
        <w:numPr>
          <w:ilvl w:val="1"/>
          <w:numId w:val="23"/>
        </w:numPr>
        <w:spacing w:line="276" w:lineRule="auto"/>
        <w:ind w:left="993" w:hanging="284"/>
        <w:rPr>
          <w:rFonts w:ascii="Arial" w:hAnsi="Arial" w:cs="Arial"/>
          <w:sz w:val="22"/>
          <w:szCs w:val="22"/>
        </w:rPr>
      </w:pPr>
      <w:r w:rsidRPr="00E9311A">
        <w:rPr>
          <w:rFonts w:ascii="Arial" w:hAnsi="Arial" w:cs="Arial"/>
          <w:sz w:val="22"/>
          <w:szCs w:val="22"/>
        </w:rPr>
        <w:t>di tutte le circostanze generali, particolari e locali, nessuna esclusa ed eccettuata che possono avere influito o influire sia sulla prestazione del servizio, sia sulla determinazione della propria offerta;</w:t>
      </w:r>
    </w:p>
    <w:p w14:paraId="6043C8FF" w14:textId="77777777" w:rsidR="009705BE" w:rsidRDefault="009705BE" w:rsidP="009705BE">
      <w:pPr>
        <w:widowControl w:val="0"/>
        <w:numPr>
          <w:ilvl w:val="1"/>
          <w:numId w:val="23"/>
        </w:numPr>
        <w:spacing w:line="276" w:lineRule="auto"/>
        <w:ind w:left="993" w:hanging="284"/>
        <w:rPr>
          <w:rFonts w:ascii="Arial" w:hAnsi="Arial" w:cs="Arial"/>
          <w:sz w:val="22"/>
          <w:szCs w:val="22"/>
        </w:rPr>
      </w:pPr>
      <w:r w:rsidRPr="009705BE">
        <w:rPr>
          <w:rFonts w:ascii="Arial" w:hAnsi="Arial" w:cs="Arial"/>
          <w:sz w:val="22"/>
          <w:szCs w:val="22"/>
        </w:rPr>
        <w:t>di aver accertato, in relazione allo specifico lavoro, l’esistenza e la reperibilità sul mercato dei materiali e della mano d'opera da impiegare nei lavori nonché la disponibilità delle attrezzature adeguate all’entità ed alla tipologia dei lavori in appalto e della prevista cantierizzazione;</w:t>
      </w:r>
    </w:p>
    <w:p w14:paraId="146B20A9" w14:textId="77777777" w:rsidR="007A054F" w:rsidRDefault="009705BE" w:rsidP="00F068A5">
      <w:pPr>
        <w:widowControl w:val="0"/>
        <w:numPr>
          <w:ilvl w:val="1"/>
          <w:numId w:val="23"/>
        </w:numPr>
        <w:spacing w:after="120" w:line="276" w:lineRule="auto"/>
        <w:ind w:left="993" w:hanging="284"/>
        <w:rPr>
          <w:rFonts w:ascii="Arial" w:hAnsi="Arial" w:cs="Arial"/>
          <w:sz w:val="22"/>
          <w:szCs w:val="22"/>
        </w:rPr>
      </w:pPr>
      <w:r w:rsidRPr="009705BE">
        <w:rPr>
          <w:rFonts w:ascii="Arial" w:hAnsi="Arial" w:cs="Arial"/>
          <w:sz w:val="22"/>
          <w:szCs w:val="22"/>
        </w:rPr>
        <w:t>di avere tenuto conto di eventuali maggiorazioni per lievitazione dei prezzi che dovessero intervenire durante l'esecuzione dei lavori, rinunciando fin d'ora a qualsiasi azione o eccezione in merito, anche ai sensi e per gli effetti dell’art. 1467 del codice civile fatto salvo quanto disposto dall’art. 106 del Codice laddove trovi applicazione e dell’art. 29, co. 1, lett. b), del D.L. 4/2022;</w:t>
      </w:r>
    </w:p>
    <w:p w14:paraId="02FFAC3F" w14:textId="3E3EAFAA" w:rsidR="007A054F" w:rsidRDefault="009705BE" w:rsidP="00F068A5">
      <w:pPr>
        <w:pStyle w:val="Paragrafoelenco"/>
        <w:widowControl w:val="0"/>
        <w:numPr>
          <w:ilvl w:val="0"/>
          <w:numId w:val="28"/>
        </w:numPr>
        <w:spacing w:after="120"/>
        <w:ind w:left="425" w:hanging="357"/>
        <w:contextualSpacing w:val="0"/>
        <w:jc w:val="both"/>
        <w:rPr>
          <w:rFonts w:ascii="Arial" w:hAnsi="Arial" w:cs="Arial"/>
        </w:rPr>
      </w:pPr>
      <w:r w:rsidRPr="007A054F">
        <w:rPr>
          <w:rFonts w:ascii="Arial" w:hAnsi="Arial" w:cs="Arial"/>
        </w:rPr>
        <w:t>di accettare il “</w:t>
      </w:r>
      <w:r w:rsidRPr="007A054F">
        <w:rPr>
          <w:rFonts w:ascii="Arial" w:hAnsi="Arial" w:cs="Arial"/>
          <w:b/>
          <w:bCs/>
        </w:rPr>
        <w:t>P</w:t>
      </w:r>
      <w:r w:rsidR="009B73AD">
        <w:rPr>
          <w:rFonts w:ascii="Arial" w:hAnsi="Arial" w:cs="Arial"/>
          <w:b/>
          <w:bCs/>
        </w:rPr>
        <w:t xml:space="preserve">atto di </w:t>
      </w:r>
      <w:proofErr w:type="spellStart"/>
      <w:r w:rsidR="009B73AD">
        <w:rPr>
          <w:rFonts w:ascii="Arial" w:hAnsi="Arial" w:cs="Arial"/>
          <w:b/>
          <w:bCs/>
        </w:rPr>
        <w:t>Interità</w:t>
      </w:r>
      <w:proofErr w:type="spellEnd"/>
      <w:r w:rsidR="009B73AD">
        <w:rPr>
          <w:rFonts w:ascii="Arial" w:hAnsi="Arial" w:cs="Arial"/>
          <w:b/>
          <w:bCs/>
        </w:rPr>
        <w:t xml:space="preserve">” </w:t>
      </w:r>
      <w:r w:rsidR="009B73AD">
        <w:rPr>
          <w:rFonts w:ascii="Arial" w:hAnsi="Arial" w:cs="Arial"/>
        </w:rPr>
        <w:t>allegato al Disciplinare di gara</w:t>
      </w:r>
      <w:r w:rsidR="007A054F" w:rsidRPr="007A054F">
        <w:rPr>
          <w:rFonts w:ascii="Arial" w:hAnsi="Arial" w:cs="Arial"/>
        </w:rPr>
        <w:t>;</w:t>
      </w:r>
    </w:p>
    <w:p w14:paraId="1F898B28" w14:textId="36B0D626" w:rsidR="00B62A40" w:rsidRPr="00B62A40" w:rsidRDefault="00884B37" w:rsidP="00B62A40">
      <w:pPr>
        <w:pStyle w:val="Paragrafoelenco"/>
        <w:widowControl w:val="0"/>
        <w:numPr>
          <w:ilvl w:val="0"/>
          <w:numId w:val="28"/>
        </w:numPr>
        <w:spacing w:after="120"/>
        <w:ind w:left="425" w:hanging="357"/>
        <w:contextualSpacing w:val="0"/>
        <w:jc w:val="both"/>
        <w:rPr>
          <w:rFonts w:ascii="Arial" w:hAnsi="Arial" w:cs="Arial"/>
        </w:rPr>
      </w:pPr>
      <w:r>
        <w:rPr>
          <w:rFonts w:ascii="Arial" w:hAnsi="Arial" w:cs="Arial"/>
        </w:rPr>
        <w:t>(</w:t>
      </w:r>
      <w:r w:rsidR="00670CB8">
        <w:rPr>
          <w:rFonts w:ascii="Arial" w:hAnsi="Arial" w:cs="Arial"/>
        </w:rPr>
        <w:t xml:space="preserve">solo per il Lotto 2 </w:t>
      </w:r>
      <w:r>
        <w:rPr>
          <w:rFonts w:ascii="Arial" w:hAnsi="Arial" w:cs="Arial"/>
        </w:rPr>
        <w:t xml:space="preserve">– </w:t>
      </w:r>
      <w:proofErr w:type="gramStart"/>
      <w:r>
        <w:rPr>
          <w:rFonts w:ascii="Arial" w:hAnsi="Arial" w:cs="Arial"/>
        </w:rPr>
        <w:t xml:space="preserve">Amandola) </w:t>
      </w:r>
      <w:r w:rsidR="00B62A40" w:rsidRPr="00B62A40">
        <w:rPr>
          <w:rFonts w:ascii="Arial" w:hAnsi="Arial" w:cs="Arial"/>
        </w:rPr>
        <w:t xml:space="preserve"> di</w:t>
      </w:r>
      <w:proofErr w:type="gramEnd"/>
      <w:r w:rsidR="00B62A40" w:rsidRPr="00B62A40">
        <w:rPr>
          <w:rFonts w:ascii="Arial" w:hAnsi="Arial" w:cs="Arial"/>
        </w:rPr>
        <w:t xml:space="preserve"> essere iscritto all’Anagrafe Antimafia degli Esecutori ex art. 30 del D.L. 189/2016 e </w:t>
      </w:r>
      <w:proofErr w:type="spellStart"/>
      <w:r w:rsidR="00B62A40" w:rsidRPr="00B62A40">
        <w:rPr>
          <w:rFonts w:ascii="Arial" w:hAnsi="Arial" w:cs="Arial"/>
        </w:rPr>
        <w:t>ss.mm.ii</w:t>
      </w:r>
      <w:proofErr w:type="spellEnd"/>
      <w:r w:rsidR="00B62A40" w:rsidRPr="00B62A40">
        <w:rPr>
          <w:rFonts w:ascii="Arial" w:hAnsi="Arial" w:cs="Arial"/>
        </w:rPr>
        <w:t>.;</w:t>
      </w:r>
    </w:p>
    <w:p w14:paraId="7AAC454F" w14:textId="77777777" w:rsidR="00B62A40" w:rsidRDefault="00B62A40" w:rsidP="00B62A40">
      <w:pPr>
        <w:tabs>
          <w:tab w:val="left" w:pos="567"/>
        </w:tabs>
        <w:spacing w:after="200"/>
        <w:ind w:left="720"/>
        <w:jc w:val="center"/>
        <w:rPr>
          <w:rFonts w:ascii="Arial" w:hAnsi="Arial" w:cs="Arial"/>
          <w:i/>
          <w:spacing w:val="-4"/>
          <w:sz w:val="22"/>
          <w:szCs w:val="22"/>
        </w:rPr>
      </w:pPr>
      <w:r w:rsidRPr="00C60050">
        <w:rPr>
          <w:rFonts w:ascii="Arial" w:hAnsi="Arial" w:cs="Arial"/>
          <w:i/>
          <w:spacing w:val="-4"/>
          <w:sz w:val="22"/>
          <w:szCs w:val="22"/>
        </w:rPr>
        <w:t>Ovvero</w:t>
      </w:r>
    </w:p>
    <w:p w14:paraId="3DEBE85A" w14:textId="77777777" w:rsidR="00B62A40" w:rsidRPr="00600F85" w:rsidRDefault="00B62A40" w:rsidP="00B62A40">
      <w:pPr>
        <w:pStyle w:val="Paragrafoelenco"/>
        <w:spacing w:before="100" w:beforeAutospacing="1" w:after="120"/>
        <w:ind w:left="426"/>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Pr>
          <w:rFonts w:ascii="Arial" w:hAnsi="Arial" w:cs="Arial"/>
        </w:rPr>
        <w:fldChar w:fldCharType="end"/>
      </w:r>
      <w:r>
        <w:rPr>
          <w:rFonts w:ascii="Arial" w:hAnsi="Arial" w:cs="Arial"/>
        </w:rPr>
        <w:t xml:space="preserve">  In alternativa,</w:t>
      </w:r>
      <w:r w:rsidRPr="00C60050">
        <w:rPr>
          <w:rFonts w:ascii="Arial" w:hAnsi="Arial" w:cs="Arial"/>
        </w:rPr>
        <w:t xml:space="preserve"> </w:t>
      </w:r>
      <w:r>
        <w:rPr>
          <w:rFonts w:ascii="Arial" w:hAnsi="Arial" w:cs="Arial"/>
        </w:rPr>
        <w:t>nel caso di mancata iscrizione, dichiara,</w:t>
      </w:r>
      <w:r w:rsidRPr="000E19AD">
        <w:t xml:space="preserve"> </w:t>
      </w:r>
      <w:r w:rsidRPr="000E19AD">
        <w:rPr>
          <w:rFonts w:ascii="Arial" w:hAnsi="Arial" w:cs="Arial"/>
        </w:rPr>
        <w:t>ai sensi dell’art. 46 del D.P.R. 445/2000</w:t>
      </w:r>
      <w:r w:rsidRPr="00600F85">
        <w:rPr>
          <w:rFonts w:ascii="Arial" w:hAnsi="Arial" w:cs="Arial"/>
        </w:rPr>
        <w:t>, di aver presentato in data</w:t>
      </w:r>
      <w:r w:rsidRPr="00600F85">
        <w:rPr>
          <w:rStyle w:val="Rimandonotaapidipagina"/>
          <w:rFonts w:ascii="Arial" w:hAnsi="Arial" w:cs="Arial"/>
        </w:rPr>
        <w:footnoteReference w:id="10"/>
      </w:r>
      <w:r w:rsidRPr="00600F85">
        <w:rPr>
          <w:rFonts w:ascii="Arial" w:hAnsi="Arial" w:cs="Arial"/>
        </w:rPr>
        <w:t xml:space="preserve"> </w:t>
      </w:r>
      <w:r w:rsidRPr="00600F85">
        <w:rPr>
          <w:rFonts w:ascii="Arial" w:hAnsi="Arial" w:cs="Arial"/>
        </w:rPr>
        <w:fldChar w:fldCharType="begin">
          <w:ffData>
            <w:name w:val=""/>
            <w:enabled/>
            <w:calcOnExit w:val="0"/>
            <w:textInput/>
          </w:ffData>
        </w:fldChar>
      </w:r>
      <w:r w:rsidRPr="00600F85">
        <w:rPr>
          <w:rFonts w:ascii="Arial" w:hAnsi="Arial" w:cs="Arial"/>
        </w:rPr>
        <w:instrText xml:space="preserve"> FORMTEXT </w:instrText>
      </w:r>
      <w:r w:rsidRPr="00600F85">
        <w:rPr>
          <w:rFonts w:ascii="Arial" w:hAnsi="Arial" w:cs="Arial"/>
        </w:rPr>
      </w:r>
      <w:r w:rsidRPr="00600F85">
        <w:rPr>
          <w:rFonts w:ascii="Arial" w:hAnsi="Arial" w:cs="Arial"/>
        </w:rPr>
        <w:fldChar w:fldCharType="separate"/>
      </w:r>
      <w:r w:rsidRPr="00600F85">
        <w:rPr>
          <w:rFonts w:ascii="Arial" w:hAnsi="Arial" w:cs="Arial"/>
          <w:noProof/>
        </w:rPr>
        <w:t> </w:t>
      </w:r>
      <w:r w:rsidRPr="00600F85">
        <w:rPr>
          <w:rFonts w:ascii="Arial" w:hAnsi="Arial" w:cs="Arial"/>
          <w:noProof/>
        </w:rPr>
        <w:t> </w:t>
      </w:r>
      <w:r w:rsidRPr="00600F85">
        <w:rPr>
          <w:rFonts w:ascii="Arial" w:hAnsi="Arial" w:cs="Arial"/>
          <w:noProof/>
        </w:rPr>
        <w:t> </w:t>
      </w:r>
      <w:r w:rsidRPr="00600F85">
        <w:rPr>
          <w:rFonts w:ascii="Arial" w:hAnsi="Arial" w:cs="Arial"/>
          <w:noProof/>
        </w:rPr>
        <w:t> </w:t>
      </w:r>
      <w:r w:rsidRPr="00600F85">
        <w:rPr>
          <w:rFonts w:ascii="Arial" w:hAnsi="Arial" w:cs="Arial"/>
          <w:noProof/>
        </w:rPr>
        <w:t> </w:t>
      </w:r>
      <w:r w:rsidRPr="00600F85">
        <w:rPr>
          <w:rFonts w:ascii="Arial" w:hAnsi="Arial" w:cs="Arial"/>
        </w:rPr>
        <w:fldChar w:fldCharType="end"/>
      </w:r>
      <w:r w:rsidRPr="00600F85">
        <w:rPr>
          <w:rFonts w:ascii="Arial" w:hAnsi="Arial" w:cs="Arial"/>
        </w:rPr>
        <w:t xml:space="preserve"> domanda di iscrizione all’Anagrafe Antimafia degli esecutori ex art. 30 del D.L. 189/2016 e </w:t>
      </w:r>
      <w:proofErr w:type="spellStart"/>
      <w:r w:rsidRPr="00600F85">
        <w:rPr>
          <w:rFonts w:ascii="Arial" w:hAnsi="Arial" w:cs="Arial"/>
        </w:rPr>
        <w:t>ss.mm.ii</w:t>
      </w:r>
      <w:proofErr w:type="spellEnd"/>
      <w:r w:rsidRPr="00600F85">
        <w:rPr>
          <w:rFonts w:ascii="Arial" w:hAnsi="Arial" w:cs="Arial"/>
        </w:rPr>
        <w:t>.;</w:t>
      </w:r>
    </w:p>
    <w:p w14:paraId="2AE15B3A" w14:textId="407E4BEF" w:rsidR="00665415" w:rsidRPr="004F3202" w:rsidDel="004F3202" w:rsidRDefault="0087692A" w:rsidP="004F3202">
      <w:pPr>
        <w:pStyle w:val="Paragrafoelenco"/>
        <w:widowControl w:val="0"/>
        <w:numPr>
          <w:ilvl w:val="0"/>
          <w:numId w:val="28"/>
        </w:numPr>
        <w:spacing w:after="120"/>
        <w:ind w:left="426" w:hanging="357"/>
        <w:contextualSpacing w:val="0"/>
        <w:jc w:val="both"/>
        <w:rPr>
          <w:del w:id="6" w:author="ROSSINI ELISA" w:date="2022-10-28T09:59:00Z"/>
          <w:rFonts w:ascii="Arial" w:hAnsi="Arial" w:cs="Arial"/>
        </w:rPr>
        <w:pPrChange w:id="7" w:author="ROSSINI ELISA" w:date="2022-10-28T09:59:00Z">
          <w:pPr>
            <w:pStyle w:val="Paragrafoelenco"/>
            <w:widowControl w:val="0"/>
            <w:numPr>
              <w:numId w:val="28"/>
            </w:numPr>
            <w:spacing w:after="120"/>
            <w:ind w:left="425" w:hanging="357"/>
            <w:contextualSpacing w:val="0"/>
            <w:jc w:val="both"/>
          </w:pPr>
        </w:pPrChange>
      </w:pPr>
      <w:r>
        <w:rPr>
          <w:rStyle w:val="Rimandocommento"/>
        </w:rPr>
        <w:commentReference w:id="8"/>
      </w:r>
      <w:bookmarkStart w:id="9" w:name="_GoBack"/>
      <w:bookmarkEnd w:id="9"/>
      <w:r w:rsidR="004F3202">
        <w:rPr>
          <w:rStyle w:val="Rimandocommento"/>
          <w:rFonts w:ascii="Book Antiqua" w:eastAsia="Times New Roman" w:hAnsi="Book Antiqua"/>
          <w:lang w:eastAsia="it-IT"/>
        </w:rPr>
        <w:commentReference w:id="10"/>
      </w:r>
    </w:p>
    <w:p w14:paraId="6B093DBF" w14:textId="6A654F36" w:rsidR="00665415" w:rsidRPr="004F3202" w:rsidRDefault="00884B37" w:rsidP="004F3202">
      <w:pPr>
        <w:pStyle w:val="Paragrafoelenco"/>
        <w:widowControl w:val="0"/>
        <w:numPr>
          <w:ilvl w:val="0"/>
          <w:numId w:val="28"/>
        </w:numPr>
        <w:spacing w:after="120"/>
        <w:ind w:left="426"/>
        <w:contextualSpacing w:val="0"/>
        <w:jc w:val="both"/>
        <w:rPr>
          <w:rFonts w:ascii="Helvetica" w:hAnsi="Helvetica" w:cs="Helvetica"/>
          <w:rPrChange w:id="11" w:author="ROSSINI ELISA" w:date="2022-10-28T09:59:00Z">
            <w:rPr>
              <w:rFonts w:ascii="Helvetica" w:hAnsi="Helvetica" w:cs="Helvetica"/>
            </w:rPr>
          </w:rPrChange>
        </w:rPr>
        <w:pPrChange w:id="12" w:author="ROSSINI ELISA" w:date="2022-10-28T09:59:00Z">
          <w:pPr>
            <w:pStyle w:val="Paragrafoelenco"/>
            <w:numPr>
              <w:numId w:val="28"/>
            </w:numPr>
            <w:ind w:left="425" w:hanging="357"/>
            <w:jc w:val="both"/>
          </w:pPr>
        </w:pPrChange>
      </w:pPr>
      <w:r w:rsidRPr="004F3202">
        <w:rPr>
          <w:rFonts w:ascii="Helvetica" w:hAnsi="Helvetica" w:cs="Helvetica"/>
          <w:rPrChange w:id="13" w:author="ROSSINI ELISA" w:date="2022-10-28T09:59:00Z">
            <w:rPr>
              <w:rFonts w:ascii="Helvetica" w:hAnsi="Helvetica" w:cs="Helvetica"/>
            </w:rPr>
          </w:rPrChange>
        </w:rPr>
        <w:t xml:space="preserve">(sempre solo per il lotto 2 - Amandola), di essere consapevole che per la stipula del contratto è richiesta </w:t>
      </w:r>
      <w:r w:rsidR="00350BDC" w:rsidRPr="004F3202">
        <w:rPr>
          <w:rFonts w:ascii="Helvetica" w:hAnsi="Helvetica" w:cs="Helvetica"/>
          <w:rPrChange w:id="14" w:author="ROSSINI ELISA" w:date="2022-10-28T09:59:00Z">
            <w:rPr>
              <w:rFonts w:ascii="Helvetica" w:hAnsi="Helvetica" w:cs="Helvetica"/>
            </w:rPr>
          </w:rPrChange>
        </w:rPr>
        <w:t xml:space="preserve">in capo al soggetto incaricato della progettazione </w:t>
      </w:r>
      <w:r w:rsidRPr="004F3202">
        <w:rPr>
          <w:rFonts w:ascii="Helvetica" w:hAnsi="Helvetica" w:cs="Helvetica"/>
          <w:rPrChange w:id="15" w:author="ROSSINI ELISA" w:date="2022-10-28T09:59:00Z">
            <w:rPr>
              <w:rFonts w:ascii="Helvetica" w:hAnsi="Helvetica" w:cs="Helvetica"/>
            </w:rPr>
          </w:rPrChange>
        </w:rPr>
        <w:t>l’iscrizione all’Elenco speciale dei professionisti abilitati di cui all’articolo 34 del D.L. n. 189/2016;</w:t>
      </w:r>
    </w:p>
    <w:p w14:paraId="6C47D41F" w14:textId="54C365C6" w:rsidR="007A054F" w:rsidRPr="007A054F" w:rsidRDefault="007A054F" w:rsidP="00B62A40">
      <w:pPr>
        <w:pStyle w:val="Paragrafoelenco"/>
        <w:widowControl w:val="0"/>
        <w:numPr>
          <w:ilvl w:val="0"/>
          <w:numId w:val="28"/>
        </w:numPr>
        <w:spacing w:after="120"/>
        <w:ind w:left="425" w:hanging="357"/>
        <w:contextualSpacing w:val="0"/>
        <w:jc w:val="both"/>
        <w:rPr>
          <w:rFonts w:ascii="Arial" w:hAnsi="Arial" w:cs="Arial"/>
        </w:rPr>
      </w:pPr>
      <w:r w:rsidRPr="007A054F">
        <w:rPr>
          <w:rFonts w:ascii="Helvetica" w:hAnsi="Helvetica" w:cs="Helvetica"/>
        </w:rPr>
        <w:t xml:space="preserve">di essere in possesso dei </w:t>
      </w:r>
      <w:r w:rsidRPr="007A054F">
        <w:rPr>
          <w:rFonts w:ascii="Helvetica-Bold" w:hAnsi="Helvetica-Bold" w:cs="Helvetica-Bold"/>
          <w:b/>
          <w:bCs/>
        </w:rPr>
        <w:t xml:space="preserve">requisiti tecnici per l’esecuzione dei lavori </w:t>
      </w:r>
      <w:r w:rsidRPr="007A054F">
        <w:rPr>
          <w:rFonts w:ascii="Helvetica" w:hAnsi="Helvetica" w:cs="Helvetica"/>
        </w:rPr>
        <w:t>di cui al</w:t>
      </w:r>
      <w:r>
        <w:rPr>
          <w:rFonts w:ascii="Helvetica" w:hAnsi="Helvetica" w:cs="Helvetica"/>
        </w:rPr>
        <w:t xml:space="preserve"> paragrafo </w:t>
      </w:r>
      <w:r w:rsidRPr="004F3202">
        <w:rPr>
          <w:rFonts w:ascii="Helvetica" w:hAnsi="Helvetica" w:cs="Helvetica"/>
        </w:rPr>
        <w:t>6.</w:t>
      </w:r>
      <w:r w:rsidR="00010A96" w:rsidRPr="004F3202">
        <w:rPr>
          <w:rFonts w:ascii="Helvetica" w:hAnsi="Helvetica" w:cs="Helvetica"/>
        </w:rPr>
        <w:t xml:space="preserve">5 </w:t>
      </w:r>
      <w:r w:rsidRPr="004F3202">
        <w:rPr>
          <w:rFonts w:ascii="Helvetica" w:hAnsi="Helvetica" w:cs="Helvetica"/>
        </w:rPr>
        <w:t>del</w:t>
      </w:r>
      <w:r w:rsidR="00C50C7D" w:rsidRPr="004F3202">
        <w:rPr>
          <w:rFonts w:ascii="Helvetica" w:hAnsi="Helvetica" w:cs="Helvetica"/>
        </w:rPr>
        <w:t xml:space="preserve"> Disciplinare di gara</w:t>
      </w:r>
      <w:r w:rsidRPr="00F43AA0">
        <w:rPr>
          <w:rFonts w:ascii="Helvetica" w:hAnsi="Helvetica" w:cs="Helvetica"/>
        </w:rPr>
        <w:t>;</w:t>
      </w:r>
    </w:p>
    <w:p w14:paraId="5B75BB00" w14:textId="78A01D2C" w:rsidR="00356E62" w:rsidRDefault="00BE66F9" w:rsidP="00B62A40">
      <w:pPr>
        <w:pStyle w:val="Paragrafoelenco"/>
        <w:widowControl w:val="0"/>
        <w:numPr>
          <w:ilvl w:val="0"/>
          <w:numId w:val="28"/>
        </w:numPr>
        <w:spacing w:after="120"/>
        <w:ind w:left="425" w:hanging="357"/>
        <w:contextualSpacing w:val="0"/>
        <w:jc w:val="both"/>
        <w:rPr>
          <w:rFonts w:ascii="Arial" w:hAnsi="Arial" w:cs="Arial"/>
        </w:rPr>
      </w:pPr>
      <w:r w:rsidRPr="007A054F">
        <w:rPr>
          <w:rFonts w:ascii="Arial" w:hAnsi="Arial" w:cs="Arial"/>
        </w:rPr>
        <w:t xml:space="preserve">che l’offerta è valida e vincolante per </w:t>
      </w:r>
      <w:r w:rsidR="00761974" w:rsidRPr="007A054F">
        <w:rPr>
          <w:rFonts w:ascii="Arial" w:hAnsi="Arial" w:cs="Arial"/>
        </w:rPr>
        <w:t>180</w:t>
      </w:r>
      <w:r w:rsidRPr="007A054F">
        <w:rPr>
          <w:rFonts w:ascii="Arial" w:hAnsi="Arial" w:cs="Arial"/>
          <w:color w:val="FF0000"/>
        </w:rPr>
        <w:t xml:space="preserve"> </w:t>
      </w:r>
      <w:r w:rsidRPr="007A054F">
        <w:rPr>
          <w:rFonts w:ascii="Arial" w:hAnsi="Arial" w:cs="Arial"/>
        </w:rPr>
        <w:t>giorni consecutivi a decorrere dalla scadenza del termine per la presentazione delle offerte</w:t>
      </w:r>
      <w:r w:rsidR="00C50C7D" w:rsidRPr="00F43AA0">
        <w:rPr>
          <w:rFonts w:ascii="Arial" w:hAnsi="Arial" w:cs="Arial"/>
        </w:rPr>
        <w:t xml:space="preserve">, </w:t>
      </w:r>
      <w:r w:rsidR="00C50C7D" w:rsidRPr="004F3202">
        <w:rPr>
          <w:rFonts w:ascii="Arial" w:hAnsi="Arial" w:cs="Arial"/>
        </w:rPr>
        <w:t xml:space="preserve">ferma la proroga per ulteriori 180 </w:t>
      </w:r>
      <w:proofErr w:type="spellStart"/>
      <w:r w:rsidR="00C50C7D" w:rsidRPr="004F3202">
        <w:rPr>
          <w:rFonts w:ascii="Arial" w:hAnsi="Arial" w:cs="Arial"/>
        </w:rPr>
        <w:t>gionri</w:t>
      </w:r>
      <w:proofErr w:type="spellEnd"/>
      <w:r w:rsidR="00C50C7D" w:rsidRPr="004F3202">
        <w:rPr>
          <w:rFonts w:ascii="Arial" w:hAnsi="Arial" w:cs="Arial"/>
        </w:rPr>
        <w:t xml:space="preserve"> ai sensi de</w:t>
      </w:r>
      <w:r w:rsidR="009B7EDC" w:rsidRPr="004F3202">
        <w:rPr>
          <w:rFonts w:ascii="Arial" w:hAnsi="Arial" w:cs="Arial"/>
        </w:rPr>
        <w:t>l</w:t>
      </w:r>
      <w:r w:rsidR="00C50C7D" w:rsidRPr="004F3202">
        <w:rPr>
          <w:rFonts w:ascii="Arial" w:hAnsi="Arial" w:cs="Arial"/>
        </w:rPr>
        <w:t xml:space="preserve"> paragraf</w:t>
      </w:r>
      <w:r w:rsidR="009B7EDC" w:rsidRPr="004F3202">
        <w:rPr>
          <w:rFonts w:ascii="Arial" w:hAnsi="Arial" w:cs="Arial"/>
        </w:rPr>
        <w:t>o</w:t>
      </w:r>
      <w:r w:rsidR="00F35E28" w:rsidRPr="004F3202">
        <w:rPr>
          <w:rFonts w:ascii="Arial" w:hAnsi="Arial" w:cs="Arial"/>
        </w:rPr>
        <w:t xml:space="preserve"> 1</w:t>
      </w:r>
      <w:r w:rsidR="009B7EDC" w:rsidRPr="004F3202">
        <w:rPr>
          <w:rFonts w:ascii="Arial" w:hAnsi="Arial" w:cs="Arial"/>
        </w:rPr>
        <w:t>4</w:t>
      </w:r>
      <w:r w:rsidR="00484B20" w:rsidRPr="004F3202">
        <w:rPr>
          <w:rFonts w:ascii="Arial" w:hAnsi="Arial" w:cs="Arial"/>
        </w:rPr>
        <w:t>.1</w:t>
      </w:r>
      <w:r w:rsidR="00F35E28" w:rsidRPr="004F3202">
        <w:rPr>
          <w:rFonts w:ascii="Arial" w:hAnsi="Arial" w:cs="Arial"/>
        </w:rPr>
        <w:t xml:space="preserve"> </w:t>
      </w:r>
      <w:r w:rsidR="00294CEE" w:rsidRPr="004F3202">
        <w:rPr>
          <w:rFonts w:ascii="Arial" w:hAnsi="Arial" w:cs="Arial"/>
        </w:rPr>
        <w:t xml:space="preserve">del </w:t>
      </w:r>
      <w:proofErr w:type="spellStart"/>
      <w:r w:rsidR="00294CEE" w:rsidRPr="004F3202">
        <w:rPr>
          <w:rFonts w:ascii="Arial" w:hAnsi="Arial" w:cs="Arial"/>
        </w:rPr>
        <w:t>Disciplilnare</w:t>
      </w:r>
      <w:proofErr w:type="spellEnd"/>
      <w:r w:rsidR="00294CEE" w:rsidRPr="004F3202">
        <w:rPr>
          <w:rFonts w:ascii="Arial" w:hAnsi="Arial" w:cs="Arial"/>
        </w:rPr>
        <w:t xml:space="preserve"> di gara</w:t>
      </w:r>
      <w:r w:rsidRPr="007A054F">
        <w:rPr>
          <w:rFonts w:ascii="Arial" w:hAnsi="Arial" w:cs="Arial"/>
        </w:rPr>
        <w:t xml:space="preserve">; </w:t>
      </w:r>
    </w:p>
    <w:p w14:paraId="4E93C564" w14:textId="3D7B8D64" w:rsidR="00BE66F9" w:rsidRPr="007A054F" w:rsidRDefault="00E42383" w:rsidP="007A054F">
      <w:pPr>
        <w:pStyle w:val="Paragrafoelenco"/>
        <w:widowControl w:val="0"/>
        <w:numPr>
          <w:ilvl w:val="0"/>
          <w:numId w:val="28"/>
        </w:numPr>
        <w:ind w:left="426"/>
        <w:jc w:val="both"/>
        <w:rPr>
          <w:rFonts w:ascii="Arial" w:hAnsi="Arial" w:cs="Arial"/>
        </w:rPr>
      </w:pPr>
      <w:r w:rsidRPr="007A054F">
        <w:rPr>
          <w:rFonts w:ascii="Arial" w:hAnsi="Arial" w:cs="Arial"/>
        </w:rPr>
        <w:fldChar w:fldCharType="begin">
          <w:ffData>
            <w:name w:val="Controllo1"/>
            <w:enabled/>
            <w:calcOnExit w:val="0"/>
            <w:checkBox>
              <w:sizeAuto/>
              <w:default w:val="0"/>
            </w:checkBox>
          </w:ffData>
        </w:fldChar>
      </w:r>
      <w:r w:rsidRPr="007A054F">
        <w:rPr>
          <w:rFonts w:ascii="Arial" w:hAnsi="Arial" w:cs="Arial"/>
        </w:rPr>
        <w:instrText xml:space="preserve"> FORMCHECKBOX </w:instrText>
      </w:r>
      <w:r w:rsidR="004F3202">
        <w:rPr>
          <w:rFonts w:ascii="Arial" w:hAnsi="Arial" w:cs="Arial"/>
        </w:rPr>
      </w:r>
      <w:r w:rsidR="004F3202">
        <w:rPr>
          <w:rFonts w:ascii="Arial" w:hAnsi="Arial" w:cs="Arial"/>
        </w:rPr>
        <w:fldChar w:fldCharType="separate"/>
      </w:r>
      <w:r w:rsidRPr="007A054F">
        <w:rPr>
          <w:rFonts w:ascii="Arial" w:hAnsi="Arial" w:cs="Arial"/>
        </w:rPr>
        <w:fldChar w:fldCharType="end"/>
      </w:r>
      <w:r w:rsidR="00BE66F9" w:rsidRPr="007A054F">
        <w:rPr>
          <w:rFonts w:ascii="Arial" w:hAnsi="Arial" w:cs="Arial"/>
        </w:rPr>
        <w:t xml:space="preserve"> di autorizzare, qualora un partecipante alla gara eserciti, ai sensi della legge 241/90, il diritto di accesso agli atti, ovvero il diritto di “accesso civico” ai sensi del </w:t>
      </w:r>
      <w:proofErr w:type="spellStart"/>
      <w:r w:rsidR="00BE66F9" w:rsidRPr="007A054F">
        <w:rPr>
          <w:rFonts w:ascii="Arial" w:hAnsi="Arial" w:cs="Arial"/>
        </w:rPr>
        <w:t>D.Lgs.</w:t>
      </w:r>
      <w:proofErr w:type="spellEnd"/>
      <w:r w:rsidR="00BE66F9" w:rsidRPr="007A054F">
        <w:rPr>
          <w:rFonts w:ascii="Arial" w:hAnsi="Arial" w:cs="Arial"/>
        </w:rPr>
        <w:t xml:space="preserve"> 25 maggio 2016, n. 97, l’Agenzia a rilasciare copia di tutta la documentazione presentata per la partecipazione alla presente procedura</w:t>
      </w:r>
    </w:p>
    <w:p w14:paraId="160877BB" w14:textId="77777777" w:rsidR="00BE66F9" w:rsidRPr="00C7507E" w:rsidRDefault="00BE66F9" w:rsidP="007A13E4">
      <w:pPr>
        <w:widowControl w:val="0"/>
        <w:spacing w:after="120" w:line="276" w:lineRule="auto"/>
        <w:ind w:left="425" w:right="91" w:hanging="425"/>
        <w:jc w:val="center"/>
        <w:rPr>
          <w:rFonts w:ascii="Arial" w:hAnsi="Arial" w:cs="Arial"/>
          <w:i/>
          <w:sz w:val="22"/>
          <w:szCs w:val="22"/>
        </w:rPr>
      </w:pPr>
      <w:r w:rsidRPr="00C7507E">
        <w:rPr>
          <w:rFonts w:ascii="Arial" w:hAnsi="Arial" w:cs="Arial"/>
          <w:i/>
          <w:sz w:val="22"/>
          <w:szCs w:val="22"/>
        </w:rPr>
        <w:t>ovvero, in alternativa,</w:t>
      </w:r>
    </w:p>
    <w:p w14:paraId="5DE5F1B6" w14:textId="77777777" w:rsidR="00BE66F9" w:rsidRPr="00E60943" w:rsidRDefault="00E42383" w:rsidP="007A13E4">
      <w:pPr>
        <w:widowControl w:val="0"/>
        <w:spacing w:after="120" w:line="276" w:lineRule="auto"/>
        <w:ind w:left="425" w:right="9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4F3202">
        <w:rPr>
          <w:rFonts w:ascii="Arial" w:hAnsi="Arial" w:cs="Arial"/>
          <w:sz w:val="22"/>
          <w:szCs w:val="22"/>
        </w:rPr>
      </w:r>
      <w:r w:rsidR="004F3202">
        <w:rPr>
          <w:rFonts w:ascii="Arial" w:hAnsi="Arial" w:cs="Arial"/>
          <w:sz w:val="22"/>
          <w:szCs w:val="22"/>
        </w:rPr>
        <w:fldChar w:fldCharType="separate"/>
      </w:r>
      <w:r w:rsidRPr="00C7507E">
        <w:rPr>
          <w:rFonts w:ascii="Arial" w:hAnsi="Arial" w:cs="Arial"/>
          <w:sz w:val="22"/>
          <w:szCs w:val="22"/>
        </w:rPr>
        <w:fldChar w:fldCharType="end"/>
      </w:r>
      <w:r w:rsidR="00BE66F9" w:rsidRPr="00C7507E">
        <w:rPr>
          <w:rFonts w:ascii="Arial" w:hAnsi="Arial" w:cs="Arial"/>
          <w:sz w:val="22"/>
          <w:szCs w:val="22"/>
        </w:rPr>
        <w:t xml:space="preserve">  </w:t>
      </w:r>
      <w:r w:rsidR="00BE66F9" w:rsidRPr="00E60943">
        <w:rPr>
          <w:rFonts w:ascii="Arial" w:hAnsi="Arial" w:cs="Arial"/>
          <w:sz w:val="22"/>
          <w:szCs w:val="22"/>
        </w:rPr>
        <w:t>di indicare specificamente in sede di offerta tecnica le parti coperte da segreto tecnico/commerciale.</w:t>
      </w:r>
    </w:p>
    <w:p w14:paraId="5976B679" w14:textId="55E693BE" w:rsidR="00CF3D1D" w:rsidRPr="00C7507E" w:rsidRDefault="0024409C" w:rsidP="007A13E4">
      <w:pPr>
        <w:widowControl w:val="0"/>
        <w:spacing w:afterLines="120" w:after="288" w:line="276" w:lineRule="auto"/>
        <w:ind w:left="426" w:right="89"/>
        <w:rPr>
          <w:rFonts w:ascii="Arial" w:hAnsi="Arial" w:cs="Arial"/>
        </w:rPr>
      </w:pPr>
      <w:r w:rsidRPr="00E60943">
        <w:rPr>
          <w:rFonts w:ascii="Arial" w:hAnsi="Arial" w:cs="Arial"/>
          <w:b/>
          <w:sz w:val="22"/>
          <w:szCs w:val="22"/>
        </w:rPr>
        <w:t>N.B.</w:t>
      </w:r>
      <w:r w:rsidRPr="00E60943">
        <w:rPr>
          <w:rFonts w:ascii="Arial" w:hAnsi="Arial" w:cs="Arial"/>
          <w:sz w:val="22"/>
          <w:szCs w:val="22"/>
        </w:rPr>
        <w:t xml:space="preserve"> </w:t>
      </w:r>
      <w:r w:rsidR="008927E7" w:rsidRPr="00E60943">
        <w:rPr>
          <w:rFonts w:ascii="Arial" w:hAnsi="Arial" w:cs="Arial"/>
          <w:sz w:val="22"/>
        </w:rPr>
        <w:t xml:space="preserve">Tale dichiarazione dovrà essere adeguatamente motivata e comprovata ai sensi dell’art. </w:t>
      </w:r>
      <w:r w:rsidR="008927E7" w:rsidRPr="00E60943">
        <w:rPr>
          <w:rFonts w:ascii="Arial" w:hAnsi="Arial" w:cs="Arial"/>
          <w:sz w:val="22"/>
        </w:rPr>
        <w:lastRenderedPageBreak/>
        <w:t>53, comma 5, lett. a) del Codice</w:t>
      </w:r>
      <w:r w:rsidR="008927E7" w:rsidRPr="00E60943">
        <w:rPr>
          <w:rFonts w:ascii="Arial" w:hAnsi="Arial" w:cs="Arial"/>
          <w:sz w:val="22"/>
          <w:szCs w:val="22"/>
        </w:rPr>
        <w:t xml:space="preserve">. </w:t>
      </w:r>
      <w:r w:rsidRPr="00E60943">
        <w:rPr>
          <w:rFonts w:ascii="Arial" w:hAnsi="Arial" w:cs="Arial"/>
          <w:sz w:val="22"/>
          <w:szCs w:val="22"/>
        </w:rPr>
        <w:t xml:space="preserve">L’Agenzia si riserva di valutare la compatibilità dell’istanza di riservatezza </w:t>
      </w:r>
      <w:r w:rsidRPr="00C7507E">
        <w:rPr>
          <w:rFonts w:ascii="Arial" w:hAnsi="Arial" w:cs="Arial"/>
          <w:sz w:val="22"/>
          <w:szCs w:val="22"/>
        </w:rPr>
        <w:t xml:space="preserve">con il diritto di accesso agli atti. </w:t>
      </w:r>
    </w:p>
    <w:p w14:paraId="3A431441" w14:textId="77777777" w:rsidR="00D20422" w:rsidRPr="00C7507E" w:rsidRDefault="00D20422" w:rsidP="007A13E4">
      <w:pPr>
        <w:pStyle w:val="Paragrafoelenco"/>
        <w:spacing w:before="100" w:beforeAutospacing="1" w:after="100" w:afterAutospacing="1"/>
        <w:ind w:left="502"/>
        <w:jc w:val="center"/>
        <w:rPr>
          <w:rFonts w:ascii="Arial" w:hAnsi="Arial" w:cs="Arial"/>
          <w:b/>
        </w:rPr>
      </w:pPr>
      <w:r w:rsidRPr="00C7507E">
        <w:rPr>
          <w:rFonts w:ascii="Arial" w:hAnsi="Arial" w:cs="Arial"/>
          <w:b/>
        </w:rPr>
        <w:t xml:space="preserve">E SI IMPEGNA </w:t>
      </w:r>
    </w:p>
    <w:p w14:paraId="3A6CC25A" w14:textId="1580E106" w:rsidR="000C6663" w:rsidRPr="00E60943" w:rsidRDefault="00BC70E9" w:rsidP="007A13E4">
      <w:pPr>
        <w:spacing w:after="120" w:line="276" w:lineRule="auto"/>
        <w:rPr>
          <w:rFonts w:ascii="Arial" w:eastAsia="Calibri" w:hAnsi="Arial" w:cs="Arial"/>
          <w:bCs/>
          <w:sz w:val="22"/>
          <w:szCs w:val="22"/>
          <w:lang w:eastAsia="en-US"/>
        </w:rPr>
      </w:pPr>
      <w:r w:rsidRPr="00C7507E">
        <w:rPr>
          <w:rFonts w:ascii="Arial" w:hAnsi="Arial" w:cs="Arial"/>
          <w:i/>
          <w:sz w:val="22"/>
          <w:szCs w:val="22"/>
        </w:rPr>
        <w:t xml:space="preserve">(nel caso di RTI </w:t>
      </w:r>
      <w:r w:rsidR="00D20422" w:rsidRPr="00C7507E">
        <w:rPr>
          <w:rFonts w:ascii="Arial" w:hAnsi="Arial" w:cs="Arial"/>
          <w:i/>
          <w:sz w:val="22"/>
          <w:szCs w:val="22"/>
        </w:rPr>
        <w:t>costituendo)</w:t>
      </w:r>
      <w:r w:rsidR="00001771" w:rsidRPr="00C7507E">
        <w:rPr>
          <w:rFonts w:ascii="Arial" w:eastAsia="Calibri" w:hAnsi="Arial" w:cs="Arial"/>
          <w:sz w:val="22"/>
          <w:szCs w:val="22"/>
          <w:lang w:eastAsia="en-US"/>
        </w:rPr>
        <w:t xml:space="preserve"> in caso di aggiudicazione della gara, </w:t>
      </w:r>
      <w:r w:rsidR="00001771" w:rsidRPr="00C7507E">
        <w:rPr>
          <w:rFonts w:ascii="Arial" w:eastAsia="Calibri" w:hAnsi="Arial" w:cs="Arial"/>
          <w:bCs/>
          <w:sz w:val="22"/>
          <w:szCs w:val="22"/>
          <w:lang w:eastAsia="en-US"/>
        </w:rPr>
        <w:t xml:space="preserve">a stipulare, </w:t>
      </w:r>
      <w:r w:rsidR="00001771" w:rsidRPr="00C7507E">
        <w:rPr>
          <w:rFonts w:ascii="Arial" w:hAnsi="Arial" w:cs="Arial"/>
          <w:sz w:val="22"/>
          <w:szCs w:val="22"/>
        </w:rPr>
        <w:t xml:space="preserve">ai sensi dell’art. 48 </w:t>
      </w:r>
      <w:r w:rsidR="00001771" w:rsidRPr="00E60943">
        <w:rPr>
          <w:rFonts w:ascii="Arial" w:hAnsi="Arial" w:cs="Arial"/>
          <w:sz w:val="22"/>
          <w:szCs w:val="22"/>
        </w:rPr>
        <w:t xml:space="preserve">co. 8 del </w:t>
      </w:r>
      <w:proofErr w:type="spellStart"/>
      <w:r w:rsidR="00001771" w:rsidRPr="00E60943">
        <w:rPr>
          <w:rFonts w:ascii="Arial" w:hAnsi="Arial" w:cs="Arial"/>
          <w:sz w:val="22"/>
          <w:szCs w:val="22"/>
        </w:rPr>
        <w:t>D.Lgs.</w:t>
      </w:r>
      <w:proofErr w:type="spellEnd"/>
      <w:r w:rsidR="00001771" w:rsidRPr="00E60943">
        <w:rPr>
          <w:rFonts w:ascii="Arial" w:hAnsi="Arial" w:cs="Arial"/>
          <w:sz w:val="22"/>
          <w:szCs w:val="22"/>
        </w:rPr>
        <w:t xml:space="preserve"> 50/2016, </w:t>
      </w:r>
      <w:r w:rsidR="00001771" w:rsidRPr="00E60943">
        <w:rPr>
          <w:rFonts w:ascii="Arial" w:eastAsia="Calibri" w:hAnsi="Arial" w:cs="Arial"/>
          <w:bCs/>
          <w:sz w:val="22"/>
          <w:szCs w:val="22"/>
          <w:lang w:eastAsia="en-US"/>
        </w:rPr>
        <w:t xml:space="preserve">il contratto in nome e per conto proprio e delle mandanti in virtù del mandato collettivo </w:t>
      </w:r>
      <w:r w:rsidR="00001771" w:rsidRPr="00E60943">
        <w:rPr>
          <w:rFonts w:ascii="Arial" w:hAnsi="Arial" w:cs="Arial"/>
          <w:sz w:val="22"/>
          <w:szCs w:val="22"/>
        </w:rPr>
        <w:t>speciale</w:t>
      </w:r>
      <w:r w:rsidR="003E4068">
        <w:rPr>
          <w:rFonts w:ascii="Arial" w:hAnsi="Arial" w:cs="Arial"/>
          <w:sz w:val="22"/>
          <w:szCs w:val="22"/>
        </w:rPr>
        <w:t xml:space="preserve"> e irrevocabile</w:t>
      </w:r>
      <w:r w:rsidR="00001771" w:rsidRPr="00E60943">
        <w:rPr>
          <w:rFonts w:ascii="Arial" w:hAnsi="Arial" w:cs="Arial"/>
          <w:sz w:val="22"/>
          <w:szCs w:val="22"/>
        </w:rPr>
        <w:t xml:space="preserve"> con rappresentanza </w:t>
      </w:r>
      <w:r w:rsidR="00AD376D" w:rsidRPr="00E60943">
        <w:rPr>
          <w:rFonts w:ascii="Arial" w:hAnsi="Arial" w:cs="Arial"/>
          <w:sz w:val="22"/>
          <w:szCs w:val="22"/>
        </w:rPr>
        <w:t xml:space="preserve">che le stesse si impegnano a </w:t>
      </w:r>
      <w:r w:rsidR="00937B20" w:rsidRPr="00E60943">
        <w:rPr>
          <w:rFonts w:ascii="Arial" w:eastAsia="Calibri" w:hAnsi="Arial" w:cs="Arial"/>
          <w:bCs/>
          <w:sz w:val="22"/>
          <w:szCs w:val="22"/>
          <w:lang w:eastAsia="en-US"/>
        </w:rPr>
        <w:t>conferirgli con la sottoscrizione della presente domanda di partecipazione</w:t>
      </w:r>
      <w:r w:rsidR="007A13E4" w:rsidRPr="00E60943">
        <w:rPr>
          <w:rFonts w:ascii="Arial" w:eastAsia="Calibri" w:hAnsi="Arial" w:cs="Arial"/>
          <w:bCs/>
          <w:sz w:val="22"/>
          <w:szCs w:val="22"/>
          <w:lang w:eastAsia="en-US"/>
        </w:rPr>
        <w:t>.</w:t>
      </w:r>
    </w:p>
    <w:p w14:paraId="7968CE22" w14:textId="77777777" w:rsidR="004B3AB0" w:rsidRPr="000C6663" w:rsidRDefault="004B3AB0" w:rsidP="007A13E4">
      <w:pPr>
        <w:spacing w:after="120" w:line="276" w:lineRule="auto"/>
        <w:rPr>
          <w:rFonts w:ascii="Arial" w:eastAsia="Calibri" w:hAnsi="Arial" w:cs="Arial"/>
          <w:bCs/>
          <w:sz w:val="22"/>
          <w:szCs w:val="22"/>
          <w:lang w:eastAsia="en-US"/>
        </w:rPr>
      </w:pPr>
      <w:r w:rsidRPr="00E60943">
        <w:rPr>
          <w:rFonts w:ascii="Arial" w:hAnsi="Arial" w:cs="Arial"/>
          <w:sz w:val="22"/>
          <w:szCs w:val="22"/>
        </w:rPr>
        <w:t>Letto, confermato e sottoscritto digitalmente da</w:t>
      </w:r>
      <w:r w:rsidRPr="00E60943">
        <w:rPr>
          <w:rStyle w:val="Rimandonotaapidipagina"/>
          <w:rFonts w:ascii="Arial" w:hAnsi="Arial" w:cs="Arial"/>
          <w:sz w:val="22"/>
          <w:szCs w:val="22"/>
        </w:rPr>
        <w:footnoteReference w:id="11"/>
      </w:r>
      <w:r w:rsidRPr="00E60943">
        <w:rPr>
          <w:rFonts w:ascii="Arial" w:hAnsi="Arial" w:cs="Arial"/>
          <w:sz w:val="22"/>
          <w:szCs w:val="22"/>
        </w:rPr>
        <w:t xml:space="preserve">:  </w:t>
      </w:r>
      <w:r w:rsidR="00E42383" w:rsidRPr="00C7507E">
        <w:rPr>
          <w:rFonts w:ascii="Arial" w:hAnsi="Arial" w:cs="Arial"/>
          <w:sz w:val="22"/>
          <w:szCs w:val="22"/>
        </w:rPr>
        <w:fldChar w:fldCharType="begin">
          <w:ffData>
            <w:name w:val="Testo1"/>
            <w:enabled/>
            <w:calcOnExit w:val="0"/>
            <w:textInput/>
          </w:ffData>
        </w:fldChar>
      </w:r>
      <w:r w:rsidR="00E42383" w:rsidRPr="00C7507E">
        <w:rPr>
          <w:rFonts w:ascii="Arial" w:hAnsi="Arial" w:cs="Arial"/>
          <w:sz w:val="22"/>
          <w:szCs w:val="22"/>
        </w:rPr>
        <w:instrText xml:space="preserve"> FORMTEXT </w:instrText>
      </w:r>
      <w:r w:rsidR="00E42383" w:rsidRPr="00C7507E">
        <w:rPr>
          <w:rFonts w:ascii="Arial" w:hAnsi="Arial" w:cs="Arial"/>
          <w:sz w:val="22"/>
          <w:szCs w:val="22"/>
        </w:rPr>
      </w:r>
      <w:r w:rsidR="00E42383" w:rsidRPr="00C7507E">
        <w:rPr>
          <w:rFonts w:ascii="Arial" w:hAnsi="Arial" w:cs="Arial"/>
          <w:sz w:val="22"/>
          <w:szCs w:val="22"/>
        </w:rPr>
        <w:fldChar w:fldCharType="separate"/>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sz w:val="22"/>
          <w:szCs w:val="22"/>
        </w:rPr>
        <w:fldChar w:fldCharType="end"/>
      </w:r>
      <w:r w:rsidR="00985C34">
        <w:rPr>
          <w:rFonts w:ascii="Arial" w:hAnsi="Arial" w:cs="Arial"/>
          <w:sz w:val="22"/>
          <w:szCs w:val="22"/>
        </w:rPr>
        <w:t>(nome, cognome e qualifica)</w:t>
      </w:r>
    </w:p>
    <w:sectPr w:rsidR="004B3AB0" w:rsidRPr="000C6663" w:rsidSect="0026006D">
      <w:headerReference w:type="default" r:id="rId10"/>
      <w:footerReference w:type="default" r:id="rId11"/>
      <w:headerReference w:type="first" r:id="rId12"/>
      <w:footerReference w:type="first" r:id="rId13"/>
      <w:pgSz w:w="11906" w:h="16838" w:code="9"/>
      <w:pgMar w:top="1105" w:right="1134" w:bottom="1843" w:left="1134" w:header="426"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Max Benedetti" w:date="2022-09-21T16:15:00Z" w:initials="MB">
    <w:p w14:paraId="781C3898" w14:textId="563BB7A2" w:rsidR="0087692A" w:rsidRDefault="0087692A">
      <w:pPr>
        <w:pStyle w:val="Testocommento"/>
      </w:pPr>
      <w:r>
        <w:rPr>
          <w:rStyle w:val="Rimandocommento"/>
        </w:rPr>
        <w:annotationRef/>
      </w:r>
      <w:r>
        <w:t>Ipotesi non prvista dal disci</w:t>
      </w:r>
      <w:r w:rsidR="00665415">
        <w:t>plianre</w:t>
      </w:r>
    </w:p>
  </w:comment>
  <w:comment w:id="10" w:author="ROSSINI ELISA" w:date="2022-10-28T09:59:00Z" w:initials="RE">
    <w:p w14:paraId="171C2BCA" w14:textId="2AB67A24" w:rsidR="004F3202" w:rsidRDefault="004F3202">
      <w:pPr>
        <w:pStyle w:val="Testocommento"/>
      </w:pPr>
      <w:r>
        <w:rPr>
          <w:rStyle w:val="Rimandocommento"/>
        </w:rPr>
        <w:annotationRef/>
      </w:r>
      <w:r>
        <w:t>Allora la eliminiamo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1C3898" w15:done="0"/>
  <w15:commentEx w15:paraId="171C2BCA" w15:paraIdParent="781C38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5B730" w16cex:dateUtc="2022-09-21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1C3898" w16cid:durableId="26D5B7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AA588" w14:textId="77777777" w:rsidR="001F510B" w:rsidRDefault="001F510B">
      <w:r>
        <w:separator/>
      </w:r>
    </w:p>
  </w:endnote>
  <w:endnote w:type="continuationSeparator" w:id="0">
    <w:p w14:paraId="3BD1702A" w14:textId="77777777" w:rsidR="001F510B" w:rsidRDefault="001F5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 w:name="Arial,BoldItalic">
    <w:altName w:val="Arial"/>
    <w:panose1 w:val="00000000000000000000"/>
    <w:charset w:val="00"/>
    <w:family w:val="auto"/>
    <w:notTrueType/>
    <w:pitch w:val="default"/>
    <w:sig w:usb0="00000003" w:usb1="00000000" w:usb2="00000000" w:usb3="00000000" w:csb0="00000001" w:csb1="00000000"/>
  </w:font>
  <w:font w:name="Helvetica-BoldOblique">
    <w:altName w:val="Arial"/>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CA527" w14:textId="77963AF3" w:rsidR="001F510B" w:rsidRPr="00DA6969" w:rsidRDefault="001F510B"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452851874"/>
      <w:docPartObj>
        <w:docPartGallery w:val="Page Numbers (Top of Page)"/>
        <w:docPartUnique/>
      </w:docPartObj>
    </w:sdtPr>
    <w:sdtEndPr/>
    <w:sdtContent>
      <w:p w14:paraId="6C28B42A" w14:textId="2E1F5EFA" w:rsidR="001F510B" w:rsidRDefault="001F510B"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4F3202">
          <w:rPr>
            <w:rFonts w:ascii="Arial" w:hAnsi="Arial" w:cs="Arial"/>
            <w:noProof/>
            <w:sz w:val="20"/>
            <w:szCs w:val="20"/>
          </w:rPr>
          <w:t>15</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4F3202">
          <w:rPr>
            <w:rFonts w:ascii="Arial" w:hAnsi="Arial" w:cs="Arial"/>
            <w:noProof/>
            <w:sz w:val="20"/>
            <w:szCs w:val="20"/>
          </w:rPr>
          <w:t>16</w:t>
        </w:r>
        <w:r w:rsidRPr="00090339">
          <w:rPr>
            <w:rFonts w:ascii="Arial" w:hAnsi="Arial" w:cs="Arial"/>
            <w:sz w:val="20"/>
            <w:szCs w:val="20"/>
          </w:rPr>
          <w:fldChar w:fldCharType="end"/>
        </w:r>
      </w:p>
    </w:sdtContent>
  </w:sdt>
  <w:p w14:paraId="709497C8" w14:textId="77777777" w:rsidR="001F510B" w:rsidRPr="001F387D" w:rsidRDefault="001F510B">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8E986" w14:textId="77777777" w:rsidR="001F510B" w:rsidRDefault="001F510B"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D200B" w14:textId="77777777" w:rsidR="001F510B" w:rsidRDefault="001F510B">
      <w:r>
        <w:separator/>
      </w:r>
    </w:p>
  </w:footnote>
  <w:footnote w:type="continuationSeparator" w:id="0">
    <w:p w14:paraId="08117F90" w14:textId="77777777" w:rsidR="001F510B" w:rsidRDefault="001F510B">
      <w:r>
        <w:continuationSeparator/>
      </w:r>
    </w:p>
  </w:footnote>
  <w:footnote w:id="1">
    <w:p w14:paraId="088BD49B" w14:textId="4555CCCA" w:rsidR="003D5EAA" w:rsidRPr="004F3202" w:rsidRDefault="003D5EAA" w:rsidP="004F3202">
      <w:pPr>
        <w:autoSpaceDE w:val="0"/>
        <w:autoSpaceDN w:val="0"/>
        <w:adjustRightInd w:val="0"/>
        <w:rPr>
          <w:rFonts w:ascii="Arial,Bold" w:hAnsi="Arial,Bold" w:cs="Arial,Bold"/>
          <w:b/>
          <w:bCs/>
          <w:sz w:val="18"/>
          <w:szCs w:val="18"/>
        </w:rPr>
      </w:pPr>
      <w:r>
        <w:rPr>
          <w:rStyle w:val="Rimandonotaapidipagina"/>
        </w:rPr>
        <w:footnoteRef/>
      </w:r>
      <w:r>
        <w:t xml:space="preserve"> </w:t>
      </w:r>
      <w:r>
        <w:rPr>
          <w:rFonts w:ascii="Arial" w:hAnsi="Arial" w:cs="Arial"/>
          <w:sz w:val="18"/>
          <w:szCs w:val="18"/>
        </w:rPr>
        <w:t>Qualora il consorziato designato sia, a sua volta, un consorzio di cui all’articolo 45, comma 2, lettera b), e tenuto anch’esso</w:t>
      </w:r>
      <w:r w:rsidR="00FA238B">
        <w:rPr>
          <w:rFonts w:ascii="Arial" w:hAnsi="Arial" w:cs="Arial"/>
          <w:sz w:val="18"/>
          <w:szCs w:val="18"/>
        </w:rPr>
        <w:t xml:space="preserve"> </w:t>
      </w:r>
      <w:r>
        <w:rPr>
          <w:rFonts w:ascii="Arial" w:hAnsi="Arial" w:cs="Arial"/>
          <w:sz w:val="18"/>
          <w:szCs w:val="18"/>
        </w:rPr>
        <w:t>a indicare i consorziati per i quali concorre.</w:t>
      </w:r>
      <w:r w:rsidR="00FA238B">
        <w:rPr>
          <w:rFonts w:ascii="Arial" w:hAnsi="Arial" w:cs="Arial"/>
          <w:sz w:val="18"/>
          <w:szCs w:val="18"/>
        </w:rPr>
        <w:t xml:space="preserve"> </w:t>
      </w:r>
      <w:r>
        <w:rPr>
          <w:rFonts w:ascii="Arial,Bold" w:hAnsi="Arial,Bold" w:cs="Arial,Bold"/>
          <w:b/>
          <w:bCs/>
          <w:sz w:val="18"/>
          <w:szCs w:val="18"/>
        </w:rPr>
        <w:t>Per quanto riguarda i requisiti relativi alla categoria OG2, le consorziate esecutrici dovranno essere in possesso</w:t>
      </w:r>
      <w:r w:rsidR="00FA238B">
        <w:rPr>
          <w:rFonts w:ascii="Arial,Bold" w:hAnsi="Arial,Bold" w:cs="Arial,Bold"/>
          <w:b/>
          <w:bCs/>
          <w:sz w:val="18"/>
          <w:szCs w:val="18"/>
        </w:rPr>
        <w:t xml:space="preserve"> </w:t>
      </w:r>
      <w:r>
        <w:rPr>
          <w:rFonts w:ascii="Arial,Bold" w:hAnsi="Arial,Bold" w:cs="Arial,Bold"/>
          <w:b/>
          <w:bCs/>
          <w:sz w:val="18"/>
          <w:szCs w:val="18"/>
        </w:rPr>
        <w:t xml:space="preserve">degli stessi, tenuto conto di quanto previsto dall’art. 146, co. 2, del </w:t>
      </w:r>
      <w:proofErr w:type="spellStart"/>
      <w:r>
        <w:rPr>
          <w:rFonts w:ascii="Arial,Bold" w:hAnsi="Arial,Bold" w:cs="Arial,Bold"/>
          <w:b/>
          <w:bCs/>
          <w:sz w:val="18"/>
          <w:szCs w:val="18"/>
        </w:rPr>
        <w:t>D.Lgs.</w:t>
      </w:r>
      <w:proofErr w:type="spellEnd"/>
      <w:r>
        <w:rPr>
          <w:rFonts w:ascii="Arial,Bold" w:hAnsi="Arial,Bold" w:cs="Arial,Bold"/>
          <w:b/>
          <w:bCs/>
          <w:sz w:val="18"/>
          <w:szCs w:val="18"/>
        </w:rPr>
        <w:t xml:space="preserve"> 50/2016. Pertanto, anche le imprese</w:t>
      </w:r>
      <w:r w:rsidR="00FA238B">
        <w:rPr>
          <w:rFonts w:ascii="Arial,Bold" w:hAnsi="Arial,Bold" w:cs="Arial,Bold"/>
          <w:b/>
          <w:bCs/>
          <w:sz w:val="18"/>
          <w:szCs w:val="18"/>
        </w:rPr>
        <w:t xml:space="preserve"> </w:t>
      </w:r>
      <w:r>
        <w:rPr>
          <w:rFonts w:ascii="Arial,Bold" w:hAnsi="Arial,Bold" w:cs="Arial,Bold"/>
          <w:b/>
          <w:bCs/>
          <w:sz w:val="18"/>
          <w:szCs w:val="18"/>
        </w:rPr>
        <w:t>esecutrici designate dal consorzio e qualificate per l’esecuzione, dovranno indicare la quota di esecuzione dei</w:t>
      </w:r>
      <w:r w:rsidR="00FA238B">
        <w:rPr>
          <w:rFonts w:ascii="Arial,Bold" w:hAnsi="Arial,Bold" w:cs="Arial,Bold"/>
          <w:b/>
          <w:bCs/>
          <w:sz w:val="18"/>
          <w:szCs w:val="18"/>
        </w:rPr>
        <w:t xml:space="preserve"> </w:t>
      </w:r>
      <w:r>
        <w:rPr>
          <w:rFonts w:ascii="Arial,Bold" w:hAnsi="Arial,Bold" w:cs="Arial,Bold"/>
          <w:b/>
          <w:bCs/>
          <w:sz w:val="18"/>
          <w:szCs w:val="18"/>
        </w:rPr>
        <w:t>lavori corrispondente alla classifica, in ragione di quanto previsto dallo stesso comma 1 dell’art. 146 che richiede “</w:t>
      </w:r>
      <w:r>
        <w:rPr>
          <w:rFonts w:ascii="Arial,BoldItalic" w:hAnsi="Arial,BoldItalic" w:cs="Arial,BoldItalic"/>
          <w:b/>
          <w:bCs/>
          <w:i/>
          <w:iCs/>
          <w:sz w:val="18"/>
          <w:szCs w:val="18"/>
        </w:rPr>
        <w:t>il possesso di requisiti specifici e adeguati ad assicurare la tutela del bene oggetto di intervento</w:t>
      </w:r>
      <w:r>
        <w:rPr>
          <w:rFonts w:ascii="Arial,Bold" w:hAnsi="Arial,Bold" w:cs="Arial,Bold"/>
          <w:b/>
          <w:bCs/>
          <w:sz w:val="18"/>
          <w:szCs w:val="18"/>
        </w:rPr>
        <w:t>”</w:t>
      </w:r>
    </w:p>
  </w:footnote>
  <w:footnote w:id="2">
    <w:p w14:paraId="35698B72" w14:textId="318C0A43" w:rsidR="001F510B" w:rsidRPr="00402284" w:rsidRDefault="001F510B">
      <w:pPr>
        <w:pStyle w:val="Testonotaapidipagina"/>
        <w:rPr>
          <w:sz w:val="18"/>
          <w:szCs w:val="18"/>
        </w:rPr>
      </w:pPr>
      <w:r w:rsidRPr="00402284">
        <w:rPr>
          <w:rStyle w:val="Rimandonotaapidipagina"/>
          <w:sz w:val="18"/>
          <w:szCs w:val="18"/>
        </w:rPr>
        <w:footnoteRef/>
      </w:r>
      <w:r w:rsidRPr="00402284">
        <w:rPr>
          <w:sz w:val="18"/>
          <w:szCs w:val="18"/>
        </w:rPr>
        <w:t xml:space="preserve"> </w:t>
      </w:r>
      <w:r>
        <w:rPr>
          <w:rFonts w:ascii="Arial" w:hAnsi="Arial" w:cs="Arial"/>
          <w:sz w:val="18"/>
          <w:szCs w:val="18"/>
        </w:rPr>
        <w:t>Impresa in possesso di idonea attestazione SOA, rilasciata da società di organismi di attestazione regolarmente autorizzata, per la costruzione e progettazione di lavori</w:t>
      </w:r>
      <w:r w:rsidRPr="00402284">
        <w:rPr>
          <w:rFonts w:ascii="Arial" w:hAnsi="Arial" w:cs="Arial"/>
          <w:sz w:val="18"/>
          <w:szCs w:val="18"/>
        </w:rPr>
        <w:t xml:space="preserve">. </w:t>
      </w:r>
    </w:p>
  </w:footnote>
  <w:footnote w:id="3">
    <w:p w14:paraId="2D17729A" w14:textId="294967DB" w:rsidR="001F510B" w:rsidRPr="00402284" w:rsidRDefault="001F510B" w:rsidP="001B68D9">
      <w:pPr>
        <w:pStyle w:val="Testonotaapidipagina"/>
        <w:rPr>
          <w:rFonts w:ascii="Arial" w:hAnsi="Arial" w:cs="Arial"/>
          <w:sz w:val="18"/>
          <w:szCs w:val="18"/>
        </w:rPr>
      </w:pPr>
      <w:r w:rsidRPr="00402284">
        <w:rPr>
          <w:rStyle w:val="Rimandonotaapidipagina"/>
          <w:sz w:val="18"/>
          <w:szCs w:val="18"/>
        </w:rPr>
        <w:footnoteRef/>
      </w:r>
      <w:r w:rsidRPr="00402284">
        <w:rPr>
          <w:sz w:val="18"/>
          <w:szCs w:val="18"/>
        </w:rPr>
        <w:t xml:space="preserve"> </w:t>
      </w:r>
      <w:r>
        <w:rPr>
          <w:rFonts w:ascii="Arial" w:hAnsi="Arial" w:cs="Arial"/>
          <w:sz w:val="18"/>
          <w:szCs w:val="18"/>
        </w:rPr>
        <w:t>Trattasi di avvalimento in senso “atecnico” non riconducibile alla fattispecie di cui all’art. 89 del D.lgs. 50/2016.</w:t>
      </w:r>
    </w:p>
  </w:footnote>
  <w:footnote w:id="4">
    <w:p w14:paraId="3DA19AAB" w14:textId="6D46141E" w:rsidR="001F510B" w:rsidRDefault="001F510B" w:rsidP="0038642D">
      <w:pPr>
        <w:pStyle w:val="Testonotaapidipagina"/>
        <w:rPr>
          <w:rFonts w:ascii="Arial" w:hAnsi="Arial" w:cs="Arial"/>
          <w:sz w:val="18"/>
          <w:szCs w:val="18"/>
        </w:rPr>
      </w:pPr>
      <w:r w:rsidRPr="00402284">
        <w:rPr>
          <w:rStyle w:val="Rimandonotaapidipagina"/>
          <w:sz w:val="18"/>
          <w:szCs w:val="18"/>
        </w:rPr>
        <w:footnoteRef/>
      </w:r>
      <w:r w:rsidRPr="00402284">
        <w:rPr>
          <w:sz w:val="18"/>
          <w:szCs w:val="18"/>
        </w:rPr>
        <w:t xml:space="preserve"> </w:t>
      </w:r>
      <w:r>
        <w:rPr>
          <w:rFonts w:ascii="Arial" w:hAnsi="Arial" w:cs="Arial"/>
          <w:sz w:val="18"/>
          <w:szCs w:val="18"/>
        </w:rPr>
        <w:t>Il progettista associato in qualità di mandante del raggruppamento temporaneo “eterogeneo” con gli operatori economici che partecipano per l’appalto dei lavori assume la qualifica di offerente.</w:t>
      </w:r>
    </w:p>
    <w:p w14:paraId="7CA1A1D6" w14:textId="3304C407" w:rsidR="001F510B" w:rsidRDefault="001F510B" w:rsidP="00A50117">
      <w:pPr>
        <w:pStyle w:val="Testonotaapidipagina"/>
        <w:rPr>
          <w:rFonts w:ascii="Arial" w:hAnsi="Arial" w:cs="Arial"/>
          <w:sz w:val="18"/>
          <w:szCs w:val="18"/>
        </w:rPr>
      </w:pPr>
      <w:r>
        <w:rPr>
          <w:rFonts w:ascii="Arial" w:hAnsi="Arial" w:cs="Arial"/>
          <w:sz w:val="18"/>
          <w:szCs w:val="18"/>
        </w:rPr>
        <w:t xml:space="preserve">Le parti della progettazione esecutiva vanno individuate rispetto alle categorie/id opere oggetto </w:t>
      </w:r>
      <w:proofErr w:type="gramStart"/>
      <w:r>
        <w:rPr>
          <w:rFonts w:ascii="Arial" w:hAnsi="Arial" w:cs="Arial"/>
          <w:sz w:val="18"/>
          <w:szCs w:val="18"/>
        </w:rPr>
        <w:t>dell’appalto..</w:t>
      </w:r>
      <w:proofErr w:type="gramEnd"/>
      <w:r>
        <w:rPr>
          <w:rFonts w:ascii="Arial" w:hAnsi="Arial" w:cs="Arial"/>
          <w:sz w:val="18"/>
          <w:szCs w:val="18"/>
        </w:rPr>
        <w:t xml:space="preserve"> </w:t>
      </w:r>
    </w:p>
    <w:p w14:paraId="792A2A31" w14:textId="77777777" w:rsidR="001F510B" w:rsidRDefault="001F510B" w:rsidP="00A50117">
      <w:pPr>
        <w:pStyle w:val="Testonotaapidipagina"/>
        <w:rPr>
          <w:rFonts w:ascii="Arial" w:hAnsi="Arial" w:cs="Arial"/>
          <w:sz w:val="18"/>
          <w:szCs w:val="18"/>
        </w:rPr>
      </w:pPr>
    </w:p>
    <w:p w14:paraId="56C2FE6B" w14:textId="0ED725F5" w:rsidR="001F510B" w:rsidRPr="00402284" w:rsidRDefault="001F510B" w:rsidP="0038642D">
      <w:pPr>
        <w:pStyle w:val="Testonotaapidipagina"/>
        <w:rPr>
          <w:rFonts w:ascii="Arial" w:hAnsi="Arial" w:cs="Arial"/>
          <w:sz w:val="18"/>
          <w:szCs w:val="18"/>
        </w:rPr>
      </w:pPr>
    </w:p>
  </w:footnote>
  <w:footnote w:id="5">
    <w:p w14:paraId="4A898B18" w14:textId="66B6A452" w:rsidR="001F510B" w:rsidRPr="00402284" w:rsidDel="00095AC0" w:rsidRDefault="001F510B" w:rsidP="0038642D">
      <w:pPr>
        <w:pStyle w:val="Testonotaapidipagina"/>
        <w:rPr>
          <w:del w:id="3" w:author="Max Benedetti" w:date="2022-09-21T15:22:00Z"/>
          <w:rFonts w:ascii="Arial" w:hAnsi="Arial" w:cs="Arial"/>
          <w:sz w:val="18"/>
          <w:szCs w:val="18"/>
        </w:rPr>
      </w:pPr>
    </w:p>
  </w:footnote>
  <w:footnote w:id="6">
    <w:p w14:paraId="0BBD11D7" w14:textId="7F98E01E" w:rsidR="001F510B" w:rsidRDefault="001F510B" w:rsidP="00AC00F3">
      <w:pPr>
        <w:pStyle w:val="Testonotaapidipagina"/>
        <w:rPr>
          <w:rFonts w:ascii="Arial" w:hAnsi="Arial" w:cs="Arial"/>
          <w:sz w:val="18"/>
          <w:szCs w:val="18"/>
        </w:rPr>
      </w:pPr>
      <w:r w:rsidRPr="00402284">
        <w:rPr>
          <w:rStyle w:val="Rimandonotaapidipagina"/>
          <w:sz w:val="18"/>
          <w:szCs w:val="18"/>
        </w:rPr>
        <w:footnoteRef/>
      </w:r>
      <w:r w:rsidRPr="00402284">
        <w:rPr>
          <w:sz w:val="18"/>
          <w:szCs w:val="18"/>
        </w:rPr>
        <w:t xml:space="preserve"> </w:t>
      </w:r>
      <w:r>
        <w:rPr>
          <w:rFonts w:ascii="Arial" w:hAnsi="Arial" w:cs="Arial"/>
          <w:sz w:val="18"/>
          <w:szCs w:val="18"/>
        </w:rPr>
        <w:t xml:space="preserve">Il progettista associato in qualità di mandante del raggruppamento temporaneo “eterogeneo” con gli operatori economici che partecipano per l’appalto dei lavori assume la qualifica di </w:t>
      </w:r>
      <w:proofErr w:type="spellStart"/>
      <w:proofErr w:type="gramStart"/>
      <w:r>
        <w:rPr>
          <w:rFonts w:ascii="Arial" w:hAnsi="Arial" w:cs="Arial"/>
          <w:sz w:val="18"/>
          <w:szCs w:val="18"/>
        </w:rPr>
        <w:t>offerente.Le</w:t>
      </w:r>
      <w:proofErr w:type="spellEnd"/>
      <w:proofErr w:type="gramEnd"/>
      <w:r>
        <w:rPr>
          <w:rFonts w:ascii="Arial" w:hAnsi="Arial" w:cs="Arial"/>
          <w:sz w:val="18"/>
          <w:szCs w:val="18"/>
        </w:rPr>
        <w:t xml:space="preserve"> parti della progettazione </w:t>
      </w:r>
      <w:r w:rsidR="006E7D22" w:rsidRPr="004F3202">
        <w:rPr>
          <w:rFonts w:ascii="Arial" w:hAnsi="Arial" w:cs="Arial"/>
          <w:color w:val="000000"/>
        </w:rPr>
        <w:t>definitiva/esecutiva</w:t>
      </w:r>
      <w:r w:rsidR="006E7D22" w:rsidRPr="002E5409">
        <w:rPr>
          <w:rFonts w:ascii="Arial" w:hAnsi="Arial" w:cs="Arial"/>
          <w:color w:val="000000"/>
        </w:rPr>
        <w:t xml:space="preserve"> </w:t>
      </w:r>
      <w:r>
        <w:rPr>
          <w:rFonts w:ascii="Arial" w:hAnsi="Arial" w:cs="Arial"/>
          <w:sz w:val="18"/>
          <w:szCs w:val="18"/>
        </w:rPr>
        <w:t>vanno individuate rispetto alle categorie/id opere oggetto dell’appalto.</w:t>
      </w:r>
    </w:p>
    <w:p w14:paraId="13E95AE4" w14:textId="7CA016F9" w:rsidR="001F510B" w:rsidRPr="00402284" w:rsidRDefault="001F510B" w:rsidP="00AC00F3">
      <w:pPr>
        <w:pStyle w:val="Testonotaapidipagina"/>
        <w:rPr>
          <w:rFonts w:ascii="Arial" w:hAnsi="Arial" w:cs="Arial"/>
          <w:sz w:val="18"/>
          <w:szCs w:val="18"/>
        </w:rPr>
      </w:pPr>
    </w:p>
  </w:footnote>
  <w:footnote w:id="7">
    <w:p w14:paraId="7A50A834" w14:textId="77777777" w:rsidR="001F510B" w:rsidRPr="00402284" w:rsidRDefault="001F510B" w:rsidP="00AC00F3">
      <w:pPr>
        <w:pStyle w:val="Testonotaapidipagina"/>
        <w:rPr>
          <w:rFonts w:ascii="Arial" w:hAnsi="Arial" w:cs="Arial"/>
          <w:sz w:val="18"/>
          <w:szCs w:val="18"/>
        </w:rPr>
      </w:pPr>
    </w:p>
  </w:footnote>
  <w:footnote w:id="8">
    <w:p w14:paraId="698C5697" w14:textId="69FBB327" w:rsidR="003175F1" w:rsidRDefault="003175F1">
      <w:pPr>
        <w:pStyle w:val="Testonotaapidipagina"/>
      </w:pPr>
      <w:r>
        <w:rPr>
          <w:rStyle w:val="Rimandonotaapidipagina"/>
        </w:rPr>
        <w:footnoteRef/>
      </w:r>
      <w:r>
        <w:t xml:space="preserve"> </w:t>
      </w:r>
      <w:r>
        <w:rPr>
          <w:rFonts w:ascii="Arial" w:hAnsi="Arial" w:cs="Arial"/>
          <w:sz w:val="18"/>
          <w:szCs w:val="18"/>
        </w:rPr>
        <w:t>Più “progettisti” si associano costituendo una sub-associazione per la progettazione e partecipando all’appalto assumendo la qualifica di offerenti.</w:t>
      </w:r>
    </w:p>
  </w:footnote>
  <w:footnote w:id="9">
    <w:p w14:paraId="074A5A0E" w14:textId="0A09B32C" w:rsidR="00BB0F83" w:rsidRDefault="00BB0F83" w:rsidP="00BB0F83">
      <w:pPr>
        <w:pStyle w:val="Testonotaapidipagina"/>
      </w:pPr>
    </w:p>
  </w:footnote>
  <w:footnote w:id="10">
    <w:p w14:paraId="526A8638" w14:textId="77777777" w:rsidR="00B62A40" w:rsidRPr="00600F85" w:rsidRDefault="00B62A40" w:rsidP="00B62A40">
      <w:pPr>
        <w:pStyle w:val="Testonotaapidipagina"/>
        <w:rPr>
          <w:rFonts w:ascii="Arial" w:hAnsi="Arial" w:cs="Arial"/>
          <w:sz w:val="18"/>
          <w:szCs w:val="18"/>
        </w:rPr>
      </w:pPr>
      <w:r w:rsidRPr="00600F85">
        <w:rPr>
          <w:rStyle w:val="Rimandonotaapidipagina"/>
        </w:rPr>
        <w:footnoteRef/>
      </w:r>
      <w:r w:rsidRPr="00600F85">
        <w:t xml:space="preserve"> </w:t>
      </w:r>
      <w:r w:rsidRPr="00600F85">
        <w:rPr>
          <w:rFonts w:ascii="Arial" w:hAnsi="Arial" w:cs="Arial"/>
          <w:sz w:val="18"/>
          <w:szCs w:val="18"/>
        </w:rPr>
        <w:t>La data indicata deve essere anteriore alla data di presentazione della domanda di partecipazione.</w:t>
      </w:r>
    </w:p>
  </w:footnote>
  <w:footnote w:id="11">
    <w:p w14:paraId="4C9A5071" w14:textId="77777777" w:rsidR="001F510B" w:rsidRPr="007A13E4" w:rsidRDefault="001F510B" w:rsidP="004B3AB0">
      <w:pPr>
        <w:rPr>
          <w:rFonts w:ascii="Arial" w:eastAsia="Calibri" w:hAnsi="Arial" w:cs="Arial"/>
          <w:b/>
          <w:sz w:val="18"/>
          <w:szCs w:val="18"/>
        </w:rPr>
      </w:pPr>
      <w:r w:rsidRPr="007A13E4">
        <w:rPr>
          <w:rStyle w:val="Rimandonotaapidipagina"/>
          <w:rFonts w:ascii="Arial" w:hAnsi="Arial" w:cs="Arial"/>
          <w:sz w:val="18"/>
          <w:szCs w:val="18"/>
        </w:rPr>
        <w:footnoteRef/>
      </w:r>
      <w:r w:rsidRPr="007A13E4">
        <w:rPr>
          <w:rFonts w:ascii="Arial" w:hAnsi="Arial" w:cs="Arial"/>
          <w:sz w:val="18"/>
          <w:szCs w:val="18"/>
        </w:rPr>
        <w:t xml:space="preserve"> </w:t>
      </w:r>
      <w:r w:rsidRPr="007A13E4">
        <w:rPr>
          <w:rFonts w:ascii="Arial" w:hAnsi="Arial" w:cs="Arial"/>
          <w:b/>
          <w:sz w:val="18"/>
          <w:szCs w:val="18"/>
        </w:rPr>
        <w:t xml:space="preserve">N.B. </w:t>
      </w:r>
    </w:p>
    <w:p w14:paraId="570CEE18" w14:textId="77777777" w:rsidR="001F510B" w:rsidRPr="007A13E4" w:rsidRDefault="001F510B" w:rsidP="004B3AB0">
      <w:pPr>
        <w:numPr>
          <w:ilvl w:val="0"/>
          <w:numId w:val="14"/>
        </w:numPr>
        <w:ind w:left="284" w:hanging="284"/>
        <w:rPr>
          <w:rFonts w:ascii="Arial" w:eastAsia="Calibri" w:hAnsi="Arial" w:cs="Arial"/>
          <w:sz w:val="18"/>
          <w:szCs w:val="18"/>
        </w:rPr>
      </w:pPr>
      <w:r w:rsidRPr="007A13E4">
        <w:rPr>
          <w:rFonts w:ascii="Arial" w:eastAsia="Calibri" w:hAnsi="Arial" w:cs="Arial"/>
          <w:sz w:val="18"/>
          <w:szCs w:val="18"/>
        </w:rPr>
        <w:t>nel caso di professionista singolo, dal professionista;</w:t>
      </w:r>
    </w:p>
    <w:p w14:paraId="2616EFE7" w14:textId="77777777" w:rsidR="001F510B" w:rsidRPr="007A13E4" w:rsidRDefault="001F510B" w:rsidP="004B3AB0">
      <w:pPr>
        <w:numPr>
          <w:ilvl w:val="0"/>
          <w:numId w:val="14"/>
        </w:numPr>
        <w:ind w:left="284" w:hanging="284"/>
        <w:rPr>
          <w:rFonts w:ascii="Arial" w:eastAsia="Calibri" w:hAnsi="Arial" w:cs="Arial"/>
          <w:sz w:val="18"/>
          <w:szCs w:val="18"/>
        </w:rPr>
      </w:pPr>
      <w:r w:rsidRPr="007A13E4">
        <w:rPr>
          <w:rFonts w:ascii="Arial" w:eastAsia="Calibri" w:hAnsi="Arial" w:cs="Arial"/>
          <w:sz w:val="18"/>
          <w:szCs w:val="18"/>
        </w:rPr>
        <w:t>nel caso di studio associato, da tutti gli associati o dal rappresentante munito di idonei poteri;</w:t>
      </w:r>
    </w:p>
    <w:p w14:paraId="58FE3AF2" w14:textId="77777777" w:rsidR="001F510B" w:rsidRPr="007A13E4" w:rsidRDefault="001F510B" w:rsidP="004B3AB0">
      <w:pPr>
        <w:numPr>
          <w:ilvl w:val="0"/>
          <w:numId w:val="14"/>
        </w:numPr>
        <w:ind w:left="284" w:hanging="284"/>
        <w:rPr>
          <w:rFonts w:ascii="Arial" w:eastAsia="Calibri" w:hAnsi="Arial" w:cs="Arial"/>
          <w:sz w:val="18"/>
          <w:szCs w:val="18"/>
        </w:rPr>
      </w:pPr>
      <w:r w:rsidRPr="007A13E4">
        <w:rPr>
          <w:rFonts w:ascii="Arial" w:eastAsia="Calibri" w:hAnsi="Arial" w:cs="Arial"/>
          <w:sz w:val="18"/>
          <w:szCs w:val="18"/>
        </w:rPr>
        <w:t>nel caso di società o consorzi stabili, dal legale rappresentante;</w:t>
      </w:r>
    </w:p>
    <w:p w14:paraId="2C284170" w14:textId="77777777" w:rsidR="001F510B" w:rsidRPr="007A13E4" w:rsidRDefault="001F510B" w:rsidP="004B3AB0">
      <w:pPr>
        <w:numPr>
          <w:ilvl w:val="0"/>
          <w:numId w:val="14"/>
        </w:numPr>
        <w:ind w:left="284" w:hanging="284"/>
        <w:rPr>
          <w:rFonts w:ascii="Arial" w:eastAsia="Calibri" w:hAnsi="Arial" w:cs="Arial"/>
          <w:sz w:val="18"/>
          <w:szCs w:val="18"/>
        </w:rPr>
      </w:pPr>
      <w:r w:rsidRPr="007A13E4">
        <w:rPr>
          <w:rFonts w:ascii="Arial" w:eastAsia="Calibri" w:hAnsi="Arial" w:cs="Arial"/>
          <w:sz w:val="18"/>
          <w:szCs w:val="18"/>
        </w:rPr>
        <w:t>nel caso di raggruppamento temporaneo o consorzio ordinario costituito, dal legale rappresentante della mandataria/capofila;</w:t>
      </w:r>
    </w:p>
    <w:p w14:paraId="1F633244" w14:textId="77777777" w:rsidR="001F510B" w:rsidRPr="007A13E4" w:rsidRDefault="001F510B" w:rsidP="004B3AB0">
      <w:pPr>
        <w:numPr>
          <w:ilvl w:val="0"/>
          <w:numId w:val="14"/>
        </w:numPr>
        <w:ind w:left="284" w:hanging="284"/>
        <w:rPr>
          <w:rFonts w:ascii="Arial" w:eastAsia="Calibri" w:hAnsi="Arial" w:cs="Arial"/>
          <w:sz w:val="18"/>
          <w:szCs w:val="18"/>
        </w:rPr>
      </w:pPr>
      <w:r w:rsidRPr="007A13E4">
        <w:rPr>
          <w:rFonts w:ascii="Arial" w:eastAsia="Calibri" w:hAnsi="Arial" w:cs="Arial"/>
          <w:sz w:val="18"/>
          <w:szCs w:val="18"/>
        </w:rPr>
        <w:t>nel caso di raggruppamento temporaneo o consorzio ordinario non ancora costituiti, dal legale rappresentante di ciascuno dei soggetti che costituiranno il raggruppamento o consorzio;</w:t>
      </w:r>
    </w:p>
    <w:p w14:paraId="3B8C269B" w14:textId="77777777" w:rsidR="001F510B" w:rsidRPr="007A13E4" w:rsidRDefault="001F510B" w:rsidP="004B3AB0">
      <w:pPr>
        <w:numPr>
          <w:ilvl w:val="0"/>
          <w:numId w:val="14"/>
        </w:numPr>
        <w:ind w:left="284" w:hanging="284"/>
        <w:rPr>
          <w:rFonts w:ascii="Arial" w:eastAsia="Calibri" w:hAnsi="Arial" w:cs="Arial"/>
          <w:sz w:val="18"/>
          <w:szCs w:val="18"/>
        </w:rPr>
      </w:pPr>
      <w:r w:rsidRPr="007A13E4">
        <w:rPr>
          <w:rFonts w:ascii="Arial" w:eastAsia="Calibri" w:hAnsi="Arial" w:cs="Arial"/>
          <w:sz w:val="18"/>
          <w:szCs w:val="18"/>
        </w:rPr>
        <w:t>nel caso di aggregazioni di rete si fa riferimento alla disciplina prevista per i raggruppamenti temporanei, in quanto compatibile. In particolare:</w:t>
      </w:r>
    </w:p>
    <w:p w14:paraId="0AB1E23A" w14:textId="77777777" w:rsidR="001F510B" w:rsidRPr="007A13E4" w:rsidRDefault="001F510B" w:rsidP="004B3AB0">
      <w:pPr>
        <w:numPr>
          <w:ilvl w:val="4"/>
          <w:numId w:val="13"/>
        </w:numPr>
        <w:ind w:left="567" w:hanging="283"/>
        <w:rPr>
          <w:rFonts w:ascii="Arial" w:hAnsi="Arial" w:cs="Arial"/>
          <w:sz w:val="18"/>
          <w:szCs w:val="18"/>
        </w:rPr>
      </w:pPr>
      <w:r w:rsidRPr="007A13E4">
        <w:rPr>
          <w:rFonts w:ascii="Arial" w:hAnsi="Arial" w:cs="Arial"/>
          <w:sz w:val="18"/>
          <w:szCs w:val="18"/>
        </w:rPr>
        <w:t>se la rete è dotata di un organo comune con potere di rappresentanza e con soggettività giuridica</w:t>
      </w:r>
      <w:r w:rsidRPr="007A13E4">
        <w:rPr>
          <w:rFonts w:ascii="Arial" w:hAnsi="Arial" w:cs="Arial"/>
          <w:b/>
          <w:sz w:val="18"/>
          <w:szCs w:val="18"/>
        </w:rPr>
        <w:t xml:space="preserve"> </w:t>
      </w:r>
      <w:r w:rsidRPr="007A13E4">
        <w:rPr>
          <w:rFonts w:ascii="Arial" w:hAnsi="Arial" w:cs="Arial"/>
          <w:sz w:val="18"/>
          <w:szCs w:val="18"/>
        </w:rPr>
        <w:t>(cd. rete - soggetto), dal legale rappresentante dell’organo comune;</w:t>
      </w:r>
    </w:p>
    <w:p w14:paraId="65407D58" w14:textId="77777777" w:rsidR="001F510B" w:rsidRPr="007A13E4" w:rsidRDefault="001F510B" w:rsidP="004B3AB0">
      <w:pPr>
        <w:numPr>
          <w:ilvl w:val="4"/>
          <w:numId w:val="13"/>
        </w:numPr>
        <w:ind w:left="567" w:hanging="283"/>
        <w:rPr>
          <w:rFonts w:ascii="Arial" w:hAnsi="Arial" w:cs="Arial"/>
          <w:sz w:val="18"/>
          <w:szCs w:val="18"/>
        </w:rPr>
      </w:pPr>
      <w:r w:rsidRPr="007A13E4">
        <w:rPr>
          <w:rFonts w:ascii="Arial" w:hAnsi="Arial" w:cs="Arial"/>
          <w:sz w:val="18"/>
          <w:szCs w:val="18"/>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76159499" w14:textId="77777777" w:rsidR="001F510B" w:rsidRPr="007A13E4" w:rsidRDefault="001F510B" w:rsidP="004B3AB0">
      <w:pPr>
        <w:numPr>
          <w:ilvl w:val="4"/>
          <w:numId w:val="13"/>
        </w:numPr>
        <w:ind w:left="567" w:hanging="283"/>
        <w:rPr>
          <w:rFonts w:ascii="Arial" w:hAnsi="Arial" w:cs="Arial"/>
          <w:sz w:val="18"/>
          <w:szCs w:val="18"/>
        </w:rPr>
      </w:pPr>
      <w:r w:rsidRPr="007A13E4">
        <w:rPr>
          <w:rFonts w:ascii="Arial" w:hAnsi="Arial" w:cs="Arial"/>
          <w:sz w:val="18"/>
          <w:szCs w:val="18"/>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14:paraId="34F2A68C" w14:textId="77777777" w:rsidR="001F510B" w:rsidRDefault="001F510B" w:rsidP="004B3AB0">
      <w:pPr>
        <w:tabs>
          <w:tab w:val="left" w:pos="360"/>
        </w:tabs>
        <w:rPr>
          <w:rFonts w:ascii="Arial" w:hAnsi="Arial" w:cs="Arial"/>
          <w:sz w:val="22"/>
          <w:szCs w:val="22"/>
        </w:rPr>
      </w:pPr>
    </w:p>
    <w:p w14:paraId="5BEC112A" w14:textId="77777777" w:rsidR="001F510B" w:rsidRDefault="001F510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F1EE9" w14:textId="77777777" w:rsidR="001F510B" w:rsidRPr="00985695" w:rsidRDefault="001F510B"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E9905" w14:textId="5B66351D" w:rsidR="001F510B" w:rsidRPr="00006C5F" w:rsidRDefault="001F510B" w:rsidP="00035B66">
    <w:pPr>
      <w:pStyle w:val="Intestazione"/>
      <w:rPr>
        <w:rFonts w:ascii="Arial" w:hAnsi="Arial" w:cs="Arial"/>
        <w:sz w:val="20"/>
        <w:szCs w:val="20"/>
      </w:rPr>
    </w:pPr>
    <w:r w:rsidRPr="00006C5F">
      <w:rPr>
        <w:rFonts w:ascii="Arial" w:hAnsi="Arial" w:cs="Arial"/>
        <w:sz w:val="20"/>
        <w:szCs w:val="20"/>
      </w:rPr>
      <w:t xml:space="preserve">Allegato </w:t>
    </w:r>
    <w:r w:rsidR="00035B66">
      <w:rPr>
        <w:rFonts w:ascii="Arial" w:hAnsi="Arial" w:cs="Arial"/>
        <w:sz w:val="20"/>
        <w:szCs w:val="20"/>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6C02"/>
    <w:multiLevelType w:val="hybridMultilevel"/>
    <w:tmpl w:val="0666DC9E"/>
    <w:lvl w:ilvl="0" w:tplc="9C6668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D612D2"/>
    <w:multiLevelType w:val="hybridMultilevel"/>
    <w:tmpl w:val="24E0FE78"/>
    <w:lvl w:ilvl="0" w:tplc="04100017">
      <w:start w:val="12"/>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CC6335"/>
    <w:multiLevelType w:val="hybridMultilevel"/>
    <w:tmpl w:val="24E0FE78"/>
    <w:lvl w:ilvl="0" w:tplc="04100017">
      <w:start w:val="12"/>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3F4CDB"/>
    <w:multiLevelType w:val="multilevel"/>
    <w:tmpl w:val="32A8E1E6"/>
    <w:lvl w:ilvl="0">
      <w:start w:val="1"/>
      <w:numFmt w:val="bullet"/>
      <w:lvlText w:val=""/>
      <w:lvlJc w:val="left"/>
      <w:pPr>
        <w:ind w:left="360" w:hanging="360"/>
      </w:pPr>
      <w:rPr>
        <w:rFonts w:ascii="Wingdings" w:hAnsi="Wingdings" w:hint="default"/>
        <w:strike w:val="0"/>
        <w:dstrike w:val="0"/>
        <w:color w:val="auto"/>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C43AC9"/>
    <w:multiLevelType w:val="hybridMultilevel"/>
    <w:tmpl w:val="E14E198E"/>
    <w:lvl w:ilvl="0" w:tplc="69D8F622">
      <w:start w:val="5"/>
      <w:numFmt w:val="bullet"/>
      <w:lvlText w:val="-"/>
      <w:lvlJc w:val="left"/>
      <w:pPr>
        <w:ind w:left="4188" w:hanging="360"/>
      </w:pPr>
      <w:rPr>
        <w:rFonts w:ascii="Arial" w:eastAsia="Times New Roman" w:hAnsi="Arial" w:cs="Arial" w:hint="default"/>
        <w:strike w:val="0"/>
        <w:dstrike w:val="0"/>
        <w:color w:val="auto"/>
        <w:u w:val="none"/>
        <w:effect w:val="no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19A2BFF"/>
    <w:multiLevelType w:val="hybridMultilevel"/>
    <w:tmpl w:val="3320CB56"/>
    <w:lvl w:ilvl="0" w:tplc="9202BF2C">
      <w:numFmt w:val="bullet"/>
      <w:lvlText w:val="▪"/>
      <w:lvlJc w:val="left"/>
      <w:pPr>
        <w:ind w:left="2975" w:hanging="360"/>
      </w:pPr>
      <w:rPr>
        <w:rFonts w:ascii="Garamond" w:eastAsia="Times New Roman" w:hAnsi="Garamond" w:hint="default"/>
      </w:rPr>
    </w:lvl>
    <w:lvl w:ilvl="1" w:tplc="04100003" w:tentative="1">
      <w:start w:val="1"/>
      <w:numFmt w:val="bullet"/>
      <w:lvlText w:val="o"/>
      <w:lvlJc w:val="left"/>
      <w:pPr>
        <w:ind w:left="3695" w:hanging="360"/>
      </w:pPr>
      <w:rPr>
        <w:rFonts w:ascii="Courier New" w:hAnsi="Courier New" w:cs="Courier New" w:hint="default"/>
      </w:rPr>
    </w:lvl>
    <w:lvl w:ilvl="2" w:tplc="04100005" w:tentative="1">
      <w:start w:val="1"/>
      <w:numFmt w:val="bullet"/>
      <w:lvlText w:val=""/>
      <w:lvlJc w:val="left"/>
      <w:pPr>
        <w:ind w:left="4415" w:hanging="360"/>
      </w:pPr>
      <w:rPr>
        <w:rFonts w:ascii="Wingdings" w:hAnsi="Wingdings" w:hint="default"/>
      </w:rPr>
    </w:lvl>
    <w:lvl w:ilvl="3" w:tplc="04100001" w:tentative="1">
      <w:start w:val="1"/>
      <w:numFmt w:val="bullet"/>
      <w:lvlText w:val=""/>
      <w:lvlJc w:val="left"/>
      <w:pPr>
        <w:ind w:left="5135" w:hanging="360"/>
      </w:pPr>
      <w:rPr>
        <w:rFonts w:ascii="Symbol" w:hAnsi="Symbol" w:hint="default"/>
      </w:rPr>
    </w:lvl>
    <w:lvl w:ilvl="4" w:tplc="04100003" w:tentative="1">
      <w:start w:val="1"/>
      <w:numFmt w:val="bullet"/>
      <w:lvlText w:val="o"/>
      <w:lvlJc w:val="left"/>
      <w:pPr>
        <w:ind w:left="5855" w:hanging="360"/>
      </w:pPr>
      <w:rPr>
        <w:rFonts w:ascii="Courier New" w:hAnsi="Courier New" w:cs="Courier New" w:hint="default"/>
      </w:rPr>
    </w:lvl>
    <w:lvl w:ilvl="5" w:tplc="04100005" w:tentative="1">
      <w:start w:val="1"/>
      <w:numFmt w:val="bullet"/>
      <w:lvlText w:val=""/>
      <w:lvlJc w:val="left"/>
      <w:pPr>
        <w:ind w:left="6575" w:hanging="360"/>
      </w:pPr>
      <w:rPr>
        <w:rFonts w:ascii="Wingdings" w:hAnsi="Wingdings" w:hint="default"/>
      </w:rPr>
    </w:lvl>
    <w:lvl w:ilvl="6" w:tplc="04100001" w:tentative="1">
      <w:start w:val="1"/>
      <w:numFmt w:val="bullet"/>
      <w:lvlText w:val=""/>
      <w:lvlJc w:val="left"/>
      <w:pPr>
        <w:ind w:left="7295" w:hanging="360"/>
      </w:pPr>
      <w:rPr>
        <w:rFonts w:ascii="Symbol" w:hAnsi="Symbol" w:hint="default"/>
      </w:rPr>
    </w:lvl>
    <w:lvl w:ilvl="7" w:tplc="04100003" w:tentative="1">
      <w:start w:val="1"/>
      <w:numFmt w:val="bullet"/>
      <w:lvlText w:val="o"/>
      <w:lvlJc w:val="left"/>
      <w:pPr>
        <w:ind w:left="8015" w:hanging="360"/>
      </w:pPr>
      <w:rPr>
        <w:rFonts w:ascii="Courier New" w:hAnsi="Courier New" w:cs="Courier New" w:hint="default"/>
      </w:rPr>
    </w:lvl>
    <w:lvl w:ilvl="8" w:tplc="04100005" w:tentative="1">
      <w:start w:val="1"/>
      <w:numFmt w:val="bullet"/>
      <w:lvlText w:val=""/>
      <w:lvlJc w:val="left"/>
      <w:pPr>
        <w:ind w:left="8735" w:hanging="360"/>
      </w:pPr>
      <w:rPr>
        <w:rFonts w:ascii="Wingdings" w:hAnsi="Wingdings" w:hint="default"/>
      </w:rPr>
    </w:lvl>
  </w:abstractNum>
  <w:abstractNum w:abstractNumId="10" w15:restartNumberingAfterBreak="0">
    <w:nsid w:val="320D554A"/>
    <w:multiLevelType w:val="hybridMultilevel"/>
    <w:tmpl w:val="9988A24A"/>
    <w:lvl w:ilvl="0" w:tplc="C46A991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34933473"/>
    <w:multiLevelType w:val="hybridMultilevel"/>
    <w:tmpl w:val="A036AD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6BD23E7"/>
    <w:multiLevelType w:val="hybridMultilevel"/>
    <w:tmpl w:val="D526A980"/>
    <w:lvl w:ilvl="0" w:tplc="9BE066BC">
      <w:start w:val="1"/>
      <w:numFmt w:val="decimal"/>
      <w:lvlText w:val="%1)"/>
      <w:lvlJc w:val="left"/>
      <w:pPr>
        <w:ind w:left="720" w:hanging="360"/>
      </w:pPr>
      <w:rPr>
        <w:rFonts w:eastAsia="Calibr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D4232F"/>
    <w:multiLevelType w:val="hybridMultilevel"/>
    <w:tmpl w:val="9988A24A"/>
    <w:lvl w:ilvl="0" w:tplc="C46A991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37236FBD"/>
    <w:multiLevelType w:val="hybridMultilevel"/>
    <w:tmpl w:val="9988A24A"/>
    <w:lvl w:ilvl="0" w:tplc="C46A991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3E11652E"/>
    <w:multiLevelType w:val="hybridMultilevel"/>
    <w:tmpl w:val="A75641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EB32715"/>
    <w:multiLevelType w:val="hybridMultilevel"/>
    <w:tmpl w:val="15ACEC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D82DD3"/>
    <w:multiLevelType w:val="hybridMultilevel"/>
    <w:tmpl w:val="43FC800C"/>
    <w:lvl w:ilvl="0" w:tplc="A5261692">
      <w:start w:val="1"/>
      <w:numFmt w:val="lowerRoman"/>
      <w:lvlText w:val="%1)"/>
      <w:lvlJc w:val="left"/>
      <w:pPr>
        <w:ind w:left="862" w:hanging="72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47B10849"/>
    <w:multiLevelType w:val="hybridMultilevel"/>
    <w:tmpl w:val="24E0FE78"/>
    <w:lvl w:ilvl="0" w:tplc="04100017">
      <w:start w:val="12"/>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EC4B34"/>
    <w:multiLevelType w:val="hybridMultilevel"/>
    <w:tmpl w:val="7CF8C254"/>
    <w:lvl w:ilvl="0" w:tplc="04100017">
      <w:start w:val="1"/>
      <w:numFmt w:val="lowerLetter"/>
      <w:lvlText w:val="%1)"/>
      <w:lvlJc w:val="left"/>
      <w:pPr>
        <w:ind w:left="786" w:hanging="360"/>
      </w:pPr>
    </w:lvl>
    <w:lvl w:ilvl="1" w:tplc="04100005">
      <w:start w:val="1"/>
      <w:numFmt w:val="bullet"/>
      <w:lvlText w:val=""/>
      <w:lvlJc w:val="left"/>
      <w:pPr>
        <w:ind w:left="1506" w:hanging="360"/>
      </w:pPr>
      <w:rPr>
        <w:rFonts w:ascii="Wingdings" w:hAnsi="Wingding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2" w15:restartNumberingAfterBreak="0">
    <w:nsid w:val="4EDC0291"/>
    <w:multiLevelType w:val="hybridMultilevel"/>
    <w:tmpl w:val="E3363B76"/>
    <w:lvl w:ilvl="0" w:tplc="04100017">
      <w:start w:val="1"/>
      <w:numFmt w:val="lowerLetter"/>
      <w:lvlText w:val="%1)"/>
      <w:lvlJc w:val="left"/>
      <w:pPr>
        <w:ind w:left="786" w:hanging="360"/>
      </w:pPr>
    </w:lvl>
    <w:lvl w:ilvl="1" w:tplc="04100019">
      <w:start w:val="1"/>
      <w:numFmt w:val="lowerLetter"/>
      <w:lvlText w:val="%2."/>
      <w:lvlJc w:val="left"/>
      <w:pPr>
        <w:ind w:left="1932" w:hanging="360"/>
      </w:pPr>
    </w:lvl>
    <w:lvl w:ilvl="2" w:tplc="0410001B" w:tentative="1">
      <w:start w:val="1"/>
      <w:numFmt w:val="lowerRoman"/>
      <w:lvlText w:val="%3."/>
      <w:lvlJc w:val="right"/>
      <w:pPr>
        <w:ind w:left="2652" w:hanging="180"/>
      </w:pPr>
    </w:lvl>
    <w:lvl w:ilvl="3" w:tplc="0410000F" w:tentative="1">
      <w:start w:val="1"/>
      <w:numFmt w:val="decimal"/>
      <w:lvlText w:val="%4."/>
      <w:lvlJc w:val="left"/>
      <w:pPr>
        <w:ind w:left="3372" w:hanging="360"/>
      </w:pPr>
    </w:lvl>
    <w:lvl w:ilvl="4" w:tplc="04100019" w:tentative="1">
      <w:start w:val="1"/>
      <w:numFmt w:val="lowerLetter"/>
      <w:lvlText w:val="%5."/>
      <w:lvlJc w:val="left"/>
      <w:pPr>
        <w:ind w:left="4092" w:hanging="360"/>
      </w:pPr>
    </w:lvl>
    <w:lvl w:ilvl="5" w:tplc="0410001B" w:tentative="1">
      <w:start w:val="1"/>
      <w:numFmt w:val="lowerRoman"/>
      <w:lvlText w:val="%6."/>
      <w:lvlJc w:val="right"/>
      <w:pPr>
        <w:ind w:left="4812" w:hanging="180"/>
      </w:pPr>
    </w:lvl>
    <w:lvl w:ilvl="6" w:tplc="0410000F" w:tentative="1">
      <w:start w:val="1"/>
      <w:numFmt w:val="decimal"/>
      <w:lvlText w:val="%7."/>
      <w:lvlJc w:val="left"/>
      <w:pPr>
        <w:ind w:left="5532" w:hanging="360"/>
      </w:pPr>
    </w:lvl>
    <w:lvl w:ilvl="7" w:tplc="04100019" w:tentative="1">
      <w:start w:val="1"/>
      <w:numFmt w:val="lowerLetter"/>
      <w:lvlText w:val="%8."/>
      <w:lvlJc w:val="left"/>
      <w:pPr>
        <w:ind w:left="6252" w:hanging="360"/>
      </w:pPr>
    </w:lvl>
    <w:lvl w:ilvl="8" w:tplc="0410001B" w:tentative="1">
      <w:start w:val="1"/>
      <w:numFmt w:val="lowerRoman"/>
      <w:lvlText w:val="%9."/>
      <w:lvlJc w:val="right"/>
      <w:pPr>
        <w:ind w:left="6972" w:hanging="180"/>
      </w:pPr>
    </w:lvl>
  </w:abstractNum>
  <w:abstractNum w:abstractNumId="23" w15:restartNumberingAfterBreak="0">
    <w:nsid w:val="4FA0065C"/>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41C06E6"/>
    <w:multiLevelType w:val="hybridMultilevel"/>
    <w:tmpl w:val="24E0FE78"/>
    <w:lvl w:ilvl="0" w:tplc="04100017">
      <w:start w:val="12"/>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5E914B1"/>
    <w:multiLevelType w:val="hybridMultilevel"/>
    <w:tmpl w:val="24E0FE78"/>
    <w:lvl w:ilvl="0" w:tplc="04100017">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5F56C8F"/>
    <w:multiLevelType w:val="hybridMultilevel"/>
    <w:tmpl w:val="DB166906"/>
    <w:lvl w:ilvl="0" w:tplc="84DA2ECE">
      <w:start w:val="8"/>
      <w:numFmt w:val="lowerLetter"/>
      <w:lvlText w:val="%1)"/>
      <w:lvlJc w:val="left"/>
      <w:pPr>
        <w:ind w:left="720" w:hanging="360"/>
      </w:pPr>
      <w:rPr>
        <w:rFonts w:ascii="Helvetica" w:hAnsi="Helvetica" w:cs="Helvetic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82E13BB"/>
    <w:multiLevelType w:val="hybridMultilevel"/>
    <w:tmpl w:val="EDE06B7C"/>
    <w:lvl w:ilvl="0" w:tplc="C986AD4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D7D4B73"/>
    <w:multiLevelType w:val="hybridMultilevel"/>
    <w:tmpl w:val="7338CC2C"/>
    <w:lvl w:ilvl="0" w:tplc="3ED251E6">
      <w:start w:val="1"/>
      <w:numFmt w:val="lowerLetter"/>
      <w:lvlText w:val="%1)"/>
      <w:lvlJc w:val="left"/>
      <w:pPr>
        <w:ind w:left="786" w:hanging="360"/>
      </w:pPr>
      <w:rPr>
        <w:rFonts w:ascii="Arial" w:eastAsia="Times New Roman" w:hAnsi="Arial" w:cs="Arial"/>
        <w:strike/>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B100FC"/>
    <w:multiLevelType w:val="hybridMultilevel"/>
    <w:tmpl w:val="C9F2F26E"/>
    <w:lvl w:ilvl="0" w:tplc="42169C2C">
      <w:start w:val="1"/>
      <w:numFmt w:val="decimal"/>
      <w:lvlText w:val="%1)"/>
      <w:lvlJc w:val="left"/>
      <w:pPr>
        <w:ind w:left="720" w:hanging="360"/>
      </w:pPr>
      <w:rPr>
        <w:rFonts w:eastAsia="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DA35C8"/>
    <w:multiLevelType w:val="hybridMultilevel"/>
    <w:tmpl w:val="FEA813B8"/>
    <w:lvl w:ilvl="0" w:tplc="98A22AA2">
      <w:start w:val="1"/>
      <w:numFmt w:val="bullet"/>
      <w:lvlText w:val=""/>
      <w:lvlJc w:val="left"/>
      <w:pPr>
        <w:ind w:left="862"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7A7F1A55"/>
    <w:multiLevelType w:val="hybridMultilevel"/>
    <w:tmpl w:val="24E0FE78"/>
    <w:lvl w:ilvl="0" w:tplc="04100017">
      <w:start w:val="12"/>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525758"/>
    <w:multiLevelType w:val="hybridMultilevel"/>
    <w:tmpl w:val="24E0FE78"/>
    <w:lvl w:ilvl="0" w:tplc="04100017">
      <w:start w:val="12"/>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DF62014"/>
    <w:multiLevelType w:val="hybridMultilevel"/>
    <w:tmpl w:val="92C40AAC"/>
    <w:lvl w:ilvl="0" w:tplc="04100017">
      <w:start w:val="10"/>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4"/>
  </w:num>
  <w:num w:numId="3">
    <w:abstractNumId w:val="12"/>
  </w:num>
  <w:num w:numId="4">
    <w:abstractNumId w:val="28"/>
  </w:num>
  <w:num w:numId="5">
    <w:abstractNumId w:val="22"/>
  </w:num>
  <w:num w:numId="6">
    <w:abstractNumId w:val="6"/>
  </w:num>
  <w:num w:numId="7">
    <w:abstractNumId w:val="40"/>
  </w:num>
  <w:num w:numId="8">
    <w:abstractNumId w:val="11"/>
  </w:num>
  <w:num w:numId="9">
    <w:abstractNumId w:val="3"/>
  </w:num>
  <w:num w:numId="10">
    <w:abstractNumId w:val="2"/>
  </w:num>
  <w:num w:numId="11">
    <w:abstractNumId w:val="9"/>
  </w:num>
  <w:num w:numId="12">
    <w:abstractNumId w:val="31"/>
  </w:num>
  <w:num w:numId="13">
    <w:abstractNumId w:val="20"/>
  </w:num>
  <w:num w:numId="14">
    <w:abstractNumId w:val="25"/>
  </w:num>
  <w:num w:numId="15">
    <w:abstractNumId w:val="36"/>
  </w:num>
  <w:num w:numId="16">
    <w:abstractNumId w:val="35"/>
  </w:num>
  <w:num w:numId="17">
    <w:abstractNumId w:val="32"/>
  </w:num>
  <w:num w:numId="18">
    <w:abstractNumId w:val="8"/>
  </w:num>
  <w:num w:numId="19">
    <w:abstractNumId w:val="13"/>
  </w:num>
  <w:num w:numId="20">
    <w:abstractNumId w:val="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1"/>
  </w:num>
  <w:num w:numId="24">
    <w:abstractNumId w:val="30"/>
  </w:num>
  <w:num w:numId="25">
    <w:abstractNumId w:val="16"/>
  </w:num>
  <w:num w:numId="26">
    <w:abstractNumId w:val="18"/>
  </w:num>
  <w:num w:numId="27">
    <w:abstractNumId w:val="33"/>
  </w:num>
  <w:num w:numId="28">
    <w:abstractNumId w:val="5"/>
  </w:num>
  <w:num w:numId="29">
    <w:abstractNumId w:val="26"/>
  </w:num>
  <w:num w:numId="30">
    <w:abstractNumId w:val="24"/>
  </w:num>
  <w:num w:numId="31">
    <w:abstractNumId w:val="1"/>
  </w:num>
  <w:num w:numId="32">
    <w:abstractNumId w:val="19"/>
  </w:num>
  <w:num w:numId="33">
    <w:abstractNumId w:val="37"/>
  </w:num>
  <w:num w:numId="34">
    <w:abstractNumId w:val="38"/>
  </w:num>
  <w:num w:numId="35">
    <w:abstractNumId w:val="0"/>
  </w:num>
  <w:num w:numId="36">
    <w:abstractNumId w:val="27"/>
  </w:num>
  <w:num w:numId="37">
    <w:abstractNumId w:val="29"/>
  </w:num>
  <w:num w:numId="38">
    <w:abstractNumId w:val="23"/>
  </w:num>
  <w:num w:numId="39">
    <w:abstractNumId w:val="14"/>
  </w:num>
  <w:num w:numId="40">
    <w:abstractNumId w:val="10"/>
  </w:num>
  <w:num w:numId="41">
    <w:abstractNumId w:val="15"/>
  </w:num>
  <w:num w:numId="42">
    <w:abstractNumId w:val="3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x Benedetti">
    <w15:presenceInfo w15:providerId="AD" w15:userId="S::m.benedetti@b4lex.com::5ce0c539-05f3-4b43-951e-fae92191a3e9"/>
  </w15:person>
  <w15:person w15:author="ROSSINI ELISA">
    <w15:presenceInfo w15:providerId="AD" w15:userId="S-1-5-21-562442156-1486353965-2529965669-24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43"/>
    <w:rsid w:val="00001771"/>
    <w:rsid w:val="00002A74"/>
    <w:rsid w:val="0000488C"/>
    <w:rsid w:val="00005644"/>
    <w:rsid w:val="00005800"/>
    <w:rsid w:val="00006C5F"/>
    <w:rsid w:val="000108B4"/>
    <w:rsid w:val="00010A96"/>
    <w:rsid w:val="000136B1"/>
    <w:rsid w:val="00013D3D"/>
    <w:rsid w:val="00016B43"/>
    <w:rsid w:val="00023363"/>
    <w:rsid w:val="00025E73"/>
    <w:rsid w:val="000278A7"/>
    <w:rsid w:val="00030484"/>
    <w:rsid w:val="00031744"/>
    <w:rsid w:val="000327BE"/>
    <w:rsid w:val="0003428B"/>
    <w:rsid w:val="0003445D"/>
    <w:rsid w:val="00034976"/>
    <w:rsid w:val="00035B66"/>
    <w:rsid w:val="00040789"/>
    <w:rsid w:val="000413E5"/>
    <w:rsid w:val="000420B0"/>
    <w:rsid w:val="00050F46"/>
    <w:rsid w:val="000533A6"/>
    <w:rsid w:val="00055758"/>
    <w:rsid w:val="00055BEB"/>
    <w:rsid w:val="000600BC"/>
    <w:rsid w:val="0006097E"/>
    <w:rsid w:val="00062294"/>
    <w:rsid w:val="00062C54"/>
    <w:rsid w:val="00063C57"/>
    <w:rsid w:val="00065593"/>
    <w:rsid w:val="00065982"/>
    <w:rsid w:val="00066AD7"/>
    <w:rsid w:val="00066F47"/>
    <w:rsid w:val="00070BD2"/>
    <w:rsid w:val="000745AE"/>
    <w:rsid w:val="00074C62"/>
    <w:rsid w:val="00074C89"/>
    <w:rsid w:val="00076EE3"/>
    <w:rsid w:val="00077B4A"/>
    <w:rsid w:val="00077E98"/>
    <w:rsid w:val="00080940"/>
    <w:rsid w:val="00080B1D"/>
    <w:rsid w:val="0008237A"/>
    <w:rsid w:val="00082F6C"/>
    <w:rsid w:val="00083CFA"/>
    <w:rsid w:val="000865B2"/>
    <w:rsid w:val="00090339"/>
    <w:rsid w:val="00092095"/>
    <w:rsid w:val="00094D43"/>
    <w:rsid w:val="00095AC0"/>
    <w:rsid w:val="00095AE3"/>
    <w:rsid w:val="00096A25"/>
    <w:rsid w:val="000A4AA8"/>
    <w:rsid w:val="000A4CA6"/>
    <w:rsid w:val="000A4D19"/>
    <w:rsid w:val="000A516C"/>
    <w:rsid w:val="000A5E32"/>
    <w:rsid w:val="000A6737"/>
    <w:rsid w:val="000A74D6"/>
    <w:rsid w:val="000B11B7"/>
    <w:rsid w:val="000B2D25"/>
    <w:rsid w:val="000B434C"/>
    <w:rsid w:val="000B44A1"/>
    <w:rsid w:val="000B64B4"/>
    <w:rsid w:val="000C5A0B"/>
    <w:rsid w:val="000C6663"/>
    <w:rsid w:val="000C6888"/>
    <w:rsid w:val="000C73CB"/>
    <w:rsid w:val="000C7827"/>
    <w:rsid w:val="000D0B57"/>
    <w:rsid w:val="000D1657"/>
    <w:rsid w:val="000D192F"/>
    <w:rsid w:val="000D2BD5"/>
    <w:rsid w:val="000D340B"/>
    <w:rsid w:val="000D4B89"/>
    <w:rsid w:val="000E3228"/>
    <w:rsid w:val="000E3461"/>
    <w:rsid w:val="000E3AF8"/>
    <w:rsid w:val="000E3C05"/>
    <w:rsid w:val="000E3E25"/>
    <w:rsid w:val="000E591C"/>
    <w:rsid w:val="000E6633"/>
    <w:rsid w:val="000F61D9"/>
    <w:rsid w:val="0010201F"/>
    <w:rsid w:val="001021F1"/>
    <w:rsid w:val="00102923"/>
    <w:rsid w:val="001037A6"/>
    <w:rsid w:val="00104537"/>
    <w:rsid w:val="001053BB"/>
    <w:rsid w:val="00105CE6"/>
    <w:rsid w:val="00107547"/>
    <w:rsid w:val="00110223"/>
    <w:rsid w:val="0011238D"/>
    <w:rsid w:val="0011493D"/>
    <w:rsid w:val="00115DB7"/>
    <w:rsid w:val="00121F60"/>
    <w:rsid w:val="00124F42"/>
    <w:rsid w:val="001260A8"/>
    <w:rsid w:val="0012698C"/>
    <w:rsid w:val="00127C6F"/>
    <w:rsid w:val="0013172A"/>
    <w:rsid w:val="001318AF"/>
    <w:rsid w:val="00131CC1"/>
    <w:rsid w:val="00133199"/>
    <w:rsid w:val="00133C59"/>
    <w:rsid w:val="00133DB0"/>
    <w:rsid w:val="001348A3"/>
    <w:rsid w:val="00141CBA"/>
    <w:rsid w:val="001423BB"/>
    <w:rsid w:val="00142A4E"/>
    <w:rsid w:val="00143BAF"/>
    <w:rsid w:val="001470E3"/>
    <w:rsid w:val="001553FC"/>
    <w:rsid w:val="001601CE"/>
    <w:rsid w:val="00161D7E"/>
    <w:rsid w:val="00162756"/>
    <w:rsid w:val="00172AB6"/>
    <w:rsid w:val="0017354A"/>
    <w:rsid w:val="001766D4"/>
    <w:rsid w:val="00181E70"/>
    <w:rsid w:val="001869B8"/>
    <w:rsid w:val="00192654"/>
    <w:rsid w:val="001933C1"/>
    <w:rsid w:val="001940E0"/>
    <w:rsid w:val="001947C4"/>
    <w:rsid w:val="00194AAA"/>
    <w:rsid w:val="00194DDF"/>
    <w:rsid w:val="0019549A"/>
    <w:rsid w:val="0019568B"/>
    <w:rsid w:val="00195D5E"/>
    <w:rsid w:val="001A2D67"/>
    <w:rsid w:val="001A3775"/>
    <w:rsid w:val="001A3BFC"/>
    <w:rsid w:val="001B021C"/>
    <w:rsid w:val="001B68D9"/>
    <w:rsid w:val="001C29DE"/>
    <w:rsid w:val="001C3D6F"/>
    <w:rsid w:val="001C4474"/>
    <w:rsid w:val="001C49B8"/>
    <w:rsid w:val="001C553A"/>
    <w:rsid w:val="001C7088"/>
    <w:rsid w:val="001D06CF"/>
    <w:rsid w:val="001D3391"/>
    <w:rsid w:val="001D3C12"/>
    <w:rsid w:val="001D448F"/>
    <w:rsid w:val="001D5E6F"/>
    <w:rsid w:val="001D7665"/>
    <w:rsid w:val="001E1B3A"/>
    <w:rsid w:val="001E2ABA"/>
    <w:rsid w:val="001E2FC2"/>
    <w:rsid w:val="001E3DFE"/>
    <w:rsid w:val="001E4A94"/>
    <w:rsid w:val="001E6D49"/>
    <w:rsid w:val="001E772E"/>
    <w:rsid w:val="001F0428"/>
    <w:rsid w:val="001F0553"/>
    <w:rsid w:val="001F28D4"/>
    <w:rsid w:val="001F387D"/>
    <w:rsid w:val="001F3E11"/>
    <w:rsid w:val="001F510B"/>
    <w:rsid w:val="001F56E9"/>
    <w:rsid w:val="001F7711"/>
    <w:rsid w:val="00202864"/>
    <w:rsid w:val="00205890"/>
    <w:rsid w:val="00206D9F"/>
    <w:rsid w:val="00210D17"/>
    <w:rsid w:val="002127FA"/>
    <w:rsid w:val="0021306F"/>
    <w:rsid w:val="00215423"/>
    <w:rsid w:val="002165AB"/>
    <w:rsid w:val="002206EC"/>
    <w:rsid w:val="00220A51"/>
    <w:rsid w:val="00221C43"/>
    <w:rsid w:val="00222A39"/>
    <w:rsid w:val="002267EE"/>
    <w:rsid w:val="00230689"/>
    <w:rsid w:val="002306F9"/>
    <w:rsid w:val="00230F3C"/>
    <w:rsid w:val="00232A15"/>
    <w:rsid w:val="002331BA"/>
    <w:rsid w:val="00233678"/>
    <w:rsid w:val="002343AB"/>
    <w:rsid w:val="0023583A"/>
    <w:rsid w:val="002374C7"/>
    <w:rsid w:val="0023767F"/>
    <w:rsid w:val="00237D7B"/>
    <w:rsid w:val="00241632"/>
    <w:rsid w:val="0024200E"/>
    <w:rsid w:val="002439EC"/>
    <w:rsid w:val="0024409C"/>
    <w:rsid w:val="0024439B"/>
    <w:rsid w:val="00245035"/>
    <w:rsid w:val="00247E43"/>
    <w:rsid w:val="002524FA"/>
    <w:rsid w:val="002537CB"/>
    <w:rsid w:val="0026006D"/>
    <w:rsid w:val="00260B6D"/>
    <w:rsid w:val="00261C9E"/>
    <w:rsid w:val="0026288C"/>
    <w:rsid w:val="00263D22"/>
    <w:rsid w:val="00266173"/>
    <w:rsid w:val="002703F0"/>
    <w:rsid w:val="0027119A"/>
    <w:rsid w:val="00274BD2"/>
    <w:rsid w:val="00275359"/>
    <w:rsid w:val="00277E3E"/>
    <w:rsid w:val="002862BD"/>
    <w:rsid w:val="0029025D"/>
    <w:rsid w:val="002905B4"/>
    <w:rsid w:val="002944C3"/>
    <w:rsid w:val="00294CEE"/>
    <w:rsid w:val="00294D05"/>
    <w:rsid w:val="00294E66"/>
    <w:rsid w:val="002974DB"/>
    <w:rsid w:val="002A1B3F"/>
    <w:rsid w:val="002A2ABB"/>
    <w:rsid w:val="002A4413"/>
    <w:rsid w:val="002A4B8A"/>
    <w:rsid w:val="002B12D8"/>
    <w:rsid w:val="002B30ED"/>
    <w:rsid w:val="002B3847"/>
    <w:rsid w:val="002B63D3"/>
    <w:rsid w:val="002C1266"/>
    <w:rsid w:val="002C1948"/>
    <w:rsid w:val="002C4132"/>
    <w:rsid w:val="002C5010"/>
    <w:rsid w:val="002C7F1E"/>
    <w:rsid w:val="002D22B6"/>
    <w:rsid w:val="002D2ADE"/>
    <w:rsid w:val="002E0B17"/>
    <w:rsid w:val="002E2347"/>
    <w:rsid w:val="002E27A9"/>
    <w:rsid w:val="002E29C0"/>
    <w:rsid w:val="002E4490"/>
    <w:rsid w:val="002E46A8"/>
    <w:rsid w:val="002E5409"/>
    <w:rsid w:val="002E6998"/>
    <w:rsid w:val="002E6F2B"/>
    <w:rsid w:val="002F0B0A"/>
    <w:rsid w:val="002F1569"/>
    <w:rsid w:val="002F239D"/>
    <w:rsid w:val="002F389E"/>
    <w:rsid w:val="002F3F39"/>
    <w:rsid w:val="002F5EE1"/>
    <w:rsid w:val="00302A09"/>
    <w:rsid w:val="003054A6"/>
    <w:rsid w:val="00306806"/>
    <w:rsid w:val="003104D4"/>
    <w:rsid w:val="00310814"/>
    <w:rsid w:val="00311C88"/>
    <w:rsid w:val="003131F9"/>
    <w:rsid w:val="0031391A"/>
    <w:rsid w:val="00314C28"/>
    <w:rsid w:val="003154E9"/>
    <w:rsid w:val="0031593A"/>
    <w:rsid w:val="003175F1"/>
    <w:rsid w:val="00320F53"/>
    <w:rsid w:val="00322218"/>
    <w:rsid w:val="0032227E"/>
    <w:rsid w:val="00323074"/>
    <w:rsid w:val="00324994"/>
    <w:rsid w:val="00324EAA"/>
    <w:rsid w:val="00326B4B"/>
    <w:rsid w:val="003270F6"/>
    <w:rsid w:val="0032788A"/>
    <w:rsid w:val="00331AFF"/>
    <w:rsid w:val="00331C91"/>
    <w:rsid w:val="00332185"/>
    <w:rsid w:val="00332C1C"/>
    <w:rsid w:val="00337419"/>
    <w:rsid w:val="00340FD7"/>
    <w:rsid w:val="00342A27"/>
    <w:rsid w:val="0034662E"/>
    <w:rsid w:val="0034784B"/>
    <w:rsid w:val="00350BDC"/>
    <w:rsid w:val="003512EB"/>
    <w:rsid w:val="00351D11"/>
    <w:rsid w:val="00356E62"/>
    <w:rsid w:val="003577F4"/>
    <w:rsid w:val="00360E0A"/>
    <w:rsid w:val="00361251"/>
    <w:rsid w:val="0036146A"/>
    <w:rsid w:val="0036402F"/>
    <w:rsid w:val="00364499"/>
    <w:rsid w:val="003669BD"/>
    <w:rsid w:val="0037713D"/>
    <w:rsid w:val="00377872"/>
    <w:rsid w:val="00377B96"/>
    <w:rsid w:val="00380EFC"/>
    <w:rsid w:val="00381691"/>
    <w:rsid w:val="00383A1A"/>
    <w:rsid w:val="0038468F"/>
    <w:rsid w:val="00384E1C"/>
    <w:rsid w:val="003861F1"/>
    <w:rsid w:val="0038642D"/>
    <w:rsid w:val="00386B73"/>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B6FE0"/>
    <w:rsid w:val="003C0AB7"/>
    <w:rsid w:val="003C1BD0"/>
    <w:rsid w:val="003C2227"/>
    <w:rsid w:val="003C2E0D"/>
    <w:rsid w:val="003C4F70"/>
    <w:rsid w:val="003C5110"/>
    <w:rsid w:val="003C7ED3"/>
    <w:rsid w:val="003D0422"/>
    <w:rsid w:val="003D3215"/>
    <w:rsid w:val="003D36EF"/>
    <w:rsid w:val="003D5EAA"/>
    <w:rsid w:val="003D6141"/>
    <w:rsid w:val="003D695E"/>
    <w:rsid w:val="003E0B81"/>
    <w:rsid w:val="003E1778"/>
    <w:rsid w:val="003E4068"/>
    <w:rsid w:val="003E458F"/>
    <w:rsid w:val="003E6010"/>
    <w:rsid w:val="003E628F"/>
    <w:rsid w:val="003F0179"/>
    <w:rsid w:val="003F0180"/>
    <w:rsid w:val="003F2E97"/>
    <w:rsid w:val="003F31E2"/>
    <w:rsid w:val="003F6EB7"/>
    <w:rsid w:val="004014E0"/>
    <w:rsid w:val="00401970"/>
    <w:rsid w:val="00402284"/>
    <w:rsid w:val="0040572F"/>
    <w:rsid w:val="00406D26"/>
    <w:rsid w:val="00407E81"/>
    <w:rsid w:val="00411C67"/>
    <w:rsid w:val="00411D2B"/>
    <w:rsid w:val="00413D42"/>
    <w:rsid w:val="004142B5"/>
    <w:rsid w:val="004169EA"/>
    <w:rsid w:val="00417FEF"/>
    <w:rsid w:val="00420CC4"/>
    <w:rsid w:val="00422449"/>
    <w:rsid w:val="00425FC1"/>
    <w:rsid w:val="00425FE4"/>
    <w:rsid w:val="0042694E"/>
    <w:rsid w:val="004319C3"/>
    <w:rsid w:val="004330F4"/>
    <w:rsid w:val="004408EC"/>
    <w:rsid w:val="00441651"/>
    <w:rsid w:val="00441DA6"/>
    <w:rsid w:val="0044276E"/>
    <w:rsid w:val="00442BB9"/>
    <w:rsid w:val="00443414"/>
    <w:rsid w:val="004435A2"/>
    <w:rsid w:val="00444107"/>
    <w:rsid w:val="00444647"/>
    <w:rsid w:val="004500CD"/>
    <w:rsid w:val="004502CF"/>
    <w:rsid w:val="00452B8C"/>
    <w:rsid w:val="00455F8B"/>
    <w:rsid w:val="004568B4"/>
    <w:rsid w:val="004576E8"/>
    <w:rsid w:val="004607EF"/>
    <w:rsid w:val="00461993"/>
    <w:rsid w:val="00461D9C"/>
    <w:rsid w:val="004622F8"/>
    <w:rsid w:val="00462345"/>
    <w:rsid w:val="004712B6"/>
    <w:rsid w:val="004713CC"/>
    <w:rsid w:val="00471666"/>
    <w:rsid w:val="00471B13"/>
    <w:rsid w:val="004738CF"/>
    <w:rsid w:val="00473BEC"/>
    <w:rsid w:val="00474773"/>
    <w:rsid w:val="00475746"/>
    <w:rsid w:val="00476432"/>
    <w:rsid w:val="00477560"/>
    <w:rsid w:val="004840D1"/>
    <w:rsid w:val="00484B20"/>
    <w:rsid w:val="00484DC2"/>
    <w:rsid w:val="00487F0B"/>
    <w:rsid w:val="004923B7"/>
    <w:rsid w:val="00492506"/>
    <w:rsid w:val="00492AC4"/>
    <w:rsid w:val="00493AB3"/>
    <w:rsid w:val="00494E46"/>
    <w:rsid w:val="00496283"/>
    <w:rsid w:val="0049721A"/>
    <w:rsid w:val="004A42C9"/>
    <w:rsid w:val="004A641E"/>
    <w:rsid w:val="004A767C"/>
    <w:rsid w:val="004B273B"/>
    <w:rsid w:val="004B2B57"/>
    <w:rsid w:val="004B3084"/>
    <w:rsid w:val="004B3AB0"/>
    <w:rsid w:val="004B446A"/>
    <w:rsid w:val="004B4F10"/>
    <w:rsid w:val="004B550E"/>
    <w:rsid w:val="004B6C7A"/>
    <w:rsid w:val="004B710D"/>
    <w:rsid w:val="004C3FA3"/>
    <w:rsid w:val="004C5954"/>
    <w:rsid w:val="004D0E1B"/>
    <w:rsid w:val="004D0F47"/>
    <w:rsid w:val="004D14FA"/>
    <w:rsid w:val="004D162C"/>
    <w:rsid w:val="004D1A61"/>
    <w:rsid w:val="004D3D19"/>
    <w:rsid w:val="004D6399"/>
    <w:rsid w:val="004D6C34"/>
    <w:rsid w:val="004D6D11"/>
    <w:rsid w:val="004D70C0"/>
    <w:rsid w:val="004E22DE"/>
    <w:rsid w:val="004E3787"/>
    <w:rsid w:val="004E6476"/>
    <w:rsid w:val="004F0776"/>
    <w:rsid w:val="004F2B79"/>
    <w:rsid w:val="004F3202"/>
    <w:rsid w:val="004F4D84"/>
    <w:rsid w:val="004F697D"/>
    <w:rsid w:val="004F7D4D"/>
    <w:rsid w:val="004F7EDE"/>
    <w:rsid w:val="0050374F"/>
    <w:rsid w:val="00503A77"/>
    <w:rsid w:val="00503F30"/>
    <w:rsid w:val="005051AD"/>
    <w:rsid w:val="0050711E"/>
    <w:rsid w:val="00507D5E"/>
    <w:rsid w:val="005118E7"/>
    <w:rsid w:val="00512D53"/>
    <w:rsid w:val="0051738A"/>
    <w:rsid w:val="00521A55"/>
    <w:rsid w:val="00522CFA"/>
    <w:rsid w:val="005233C9"/>
    <w:rsid w:val="00525B7B"/>
    <w:rsid w:val="00527110"/>
    <w:rsid w:val="00533C71"/>
    <w:rsid w:val="00535B61"/>
    <w:rsid w:val="00535D8B"/>
    <w:rsid w:val="00540AE2"/>
    <w:rsid w:val="005432BA"/>
    <w:rsid w:val="00546483"/>
    <w:rsid w:val="00546487"/>
    <w:rsid w:val="00547D10"/>
    <w:rsid w:val="00550BA5"/>
    <w:rsid w:val="005511D1"/>
    <w:rsid w:val="0055226D"/>
    <w:rsid w:val="0055297F"/>
    <w:rsid w:val="00553716"/>
    <w:rsid w:val="00555268"/>
    <w:rsid w:val="00556CD1"/>
    <w:rsid w:val="00557580"/>
    <w:rsid w:val="0056160E"/>
    <w:rsid w:val="005624AA"/>
    <w:rsid w:val="00563C15"/>
    <w:rsid w:val="00564C95"/>
    <w:rsid w:val="00564FAB"/>
    <w:rsid w:val="00565421"/>
    <w:rsid w:val="00565533"/>
    <w:rsid w:val="005656AD"/>
    <w:rsid w:val="00566004"/>
    <w:rsid w:val="00566D95"/>
    <w:rsid w:val="00570842"/>
    <w:rsid w:val="0057412C"/>
    <w:rsid w:val="0057420B"/>
    <w:rsid w:val="00585C86"/>
    <w:rsid w:val="00590D81"/>
    <w:rsid w:val="00591411"/>
    <w:rsid w:val="00591638"/>
    <w:rsid w:val="00592091"/>
    <w:rsid w:val="0059251D"/>
    <w:rsid w:val="00592F65"/>
    <w:rsid w:val="00595414"/>
    <w:rsid w:val="0059682F"/>
    <w:rsid w:val="005A4CEA"/>
    <w:rsid w:val="005A694C"/>
    <w:rsid w:val="005B0DB5"/>
    <w:rsid w:val="005B1253"/>
    <w:rsid w:val="005B1F35"/>
    <w:rsid w:val="005B21AE"/>
    <w:rsid w:val="005B2648"/>
    <w:rsid w:val="005B2C41"/>
    <w:rsid w:val="005B5BB2"/>
    <w:rsid w:val="005B7209"/>
    <w:rsid w:val="005C1A72"/>
    <w:rsid w:val="005C2246"/>
    <w:rsid w:val="005C59FB"/>
    <w:rsid w:val="005D1576"/>
    <w:rsid w:val="005D3700"/>
    <w:rsid w:val="005D6EA5"/>
    <w:rsid w:val="005D6EBF"/>
    <w:rsid w:val="005D758E"/>
    <w:rsid w:val="005D7649"/>
    <w:rsid w:val="005D7FF5"/>
    <w:rsid w:val="005E2C22"/>
    <w:rsid w:val="005E3CC2"/>
    <w:rsid w:val="005E4F8F"/>
    <w:rsid w:val="005E5C17"/>
    <w:rsid w:val="005E675F"/>
    <w:rsid w:val="005E7E73"/>
    <w:rsid w:val="005F6446"/>
    <w:rsid w:val="005F699D"/>
    <w:rsid w:val="005F7003"/>
    <w:rsid w:val="005F7D82"/>
    <w:rsid w:val="006020E5"/>
    <w:rsid w:val="00602844"/>
    <w:rsid w:val="00604828"/>
    <w:rsid w:val="0060646B"/>
    <w:rsid w:val="00607117"/>
    <w:rsid w:val="0061436E"/>
    <w:rsid w:val="006156C2"/>
    <w:rsid w:val="0061580A"/>
    <w:rsid w:val="00615BA4"/>
    <w:rsid w:val="00617A70"/>
    <w:rsid w:val="006224D1"/>
    <w:rsid w:val="006234B3"/>
    <w:rsid w:val="006237C1"/>
    <w:rsid w:val="00624686"/>
    <w:rsid w:val="00624975"/>
    <w:rsid w:val="00630555"/>
    <w:rsid w:val="00633B0B"/>
    <w:rsid w:val="0064125F"/>
    <w:rsid w:val="00641D4C"/>
    <w:rsid w:val="00644786"/>
    <w:rsid w:val="00647804"/>
    <w:rsid w:val="0065294E"/>
    <w:rsid w:val="00652A0C"/>
    <w:rsid w:val="00657A7C"/>
    <w:rsid w:val="00661094"/>
    <w:rsid w:val="00662000"/>
    <w:rsid w:val="00663C3D"/>
    <w:rsid w:val="00664C4C"/>
    <w:rsid w:val="00665415"/>
    <w:rsid w:val="00666D1C"/>
    <w:rsid w:val="00666F59"/>
    <w:rsid w:val="00670022"/>
    <w:rsid w:val="0067055E"/>
    <w:rsid w:val="00670CAB"/>
    <w:rsid w:val="00670CB8"/>
    <w:rsid w:val="00671AE6"/>
    <w:rsid w:val="00671CC5"/>
    <w:rsid w:val="00674302"/>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08C8"/>
    <w:rsid w:val="006A27D7"/>
    <w:rsid w:val="006A3A06"/>
    <w:rsid w:val="006A3B76"/>
    <w:rsid w:val="006A5AB3"/>
    <w:rsid w:val="006B1771"/>
    <w:rsid w:val="006B1E3C"/>
    <w:rsid w:val="006B2751"/>
    <w:rsid w:val="006B2870"/>
    <w:rsid w:val="006B4671"/>
    <w:rsid w:val="006B5772"/>
    <w:rsid w:val="006B60A6"/>
    <w:rsid w:val="006B62D2"/>
    <w:rsid w:val="006C29E8"/>
    <w:rsid w:val="006C325B"/>
    <w:rsid w:val="006C3675"/>
    <w:rsid w:val="006D0CAD"/>
    <w:rsid w:val="006D1444"/>
    <w:rsid w:val="006D2FBA"/>
    <w:rsid w:val="006D3222"/>
    <w:rsid w:val="006D4962"/>
    <w:rsid w:val="006D4A8F"/>
    <w:rsid w:val="006D589D"/>
    <w:rsid w:val="006D5D83"/>
    <w:rsid w:val="006E33A5"/>
    <w:rsid w:val="006E4CAF"/>
    <w:rsid w:val="006E4D84"/>
    <w:rsid w:val="006E54BB"/>
    <w:rsid w:val="006E63B9"/>
    <w:rsid w:val="006E7D22"/>
    <w:rsid w:val="006F66A0"/>
    <w:rsid w:val="006F7178"/>
    <w:rsid w:val="006F76BA"/>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47CE3"/>
    <w:rsid w:val="00750C2E"/>
    <w:rsid w:val="00751729"/>
    <w:rsid w:val="0075326A"/>
    <w:rsid w:val="0075405F"/>
    <w:rsid w:val="007568C6"/>
    <w:rsid w:val="00756CC4"/>
    <w:rsid w:val="00757D46"/>
    <w:rsid w:val="00761974"/>
    <w:rsid w:val="007661E0"/>
    <w:rsid w:val="00766FCF"/>
    <w:rsid w:val="00767FA1"/>
    <w:rsid w:val="00770DA2"/>
    <w:rsid w:val="00772033"/>
    <w:rsid w:val="0077399D"/>
    <w:rsid w:val="0077490A"/>
    <w:rsid w:val="00774B72"/>
    <w:rsid w:val="00776928"/>
    <w:rsid w:val="00776AA7"/>
    <w:rsid w:val="00780A83"/>
    <w:rsid w:val="00781C90"/>
    <w:rsid w:val="00781FE6"/>
    <w:rsid w:val="00784BFA"/>
    <w:rsid w:val="00785BE8"/>
    <w:rsid w:val="007876CC"/>
    <w:rsid w:val="00790413"/>
    <w:rsid w:val="00790A0A"/>
    <w:rsid w:val="00792419"/>
    <w:rsid w:val="00792636"/>
    <w:rsid w:val="00792D9C"/>
    <w:rsid w:val="00793C56"/>
    <w:rsid w:val="0079592F"/>
    <w:rsid w:val="0079610D"/>
    <w:rsid w:val="00796626"/>
    <w:rsid w:val="007A054F"/>
    <w:rsid w:val="007A071A"/>
    <w:rsid w:val="007A13E4"/>
    <w:rsid w:val="007A18E4"/>
    <w:rsid w:val="007A4080"/>
    <w:rsid w:val="007A56D4"/>
    <w:rsid w:val="007A657A"/>
    <w:rsid w:val="007A6B6B"/>
    <w:rsid w:val="007A7465"/>
    <w:rsid w:val="007B2E95"/>
    <w:rsid w:val="007B39A1"/>
    <w:rsid w:val="007B48CE"/>
    <w:rsid w:val="007B48E3"/>
    <w:rsid w:val="007B4A6B"/>
    <w:rsid w:val="007B636C"/>
    <w:rsid w:val="007B6834"/>
    <w:rsid w:val="007B735B"/>
    <w:rsid w:val="007B76E8"/>
    <w:rsid w:val="007C0CDB"/>
    <w:rsid w:val="007C1EE3"/>
    <w:rsid w:val="007C264C"/>
    <w:rsid w:val="007C4B81"/>
    <w:rsid w:val="007C5291"/>
    <w:rsid w:val="007D0637"/>
    <w:rsid w:val="007D0EE4"/>
    <w:rsid w:val="007D1C39"/>
    <w:rsid w:val="007D213E"/>
    <w:rsid w:val="007D4E8E"/>
    <w:rsid w:val="007D67EF"/>
    <w:rsid w:val="007E25A4"/>
    <w:rsid w:val="007E68D9"/>
    <w:rsid w:val="007E797E"/>
    <w:rsid w:val="007F11D5"/>
    <w:rsid w:val="007F5175"/>
    <w:rsid w:val="007F54FE"/>
    <w:rsid w:val="008013D6"/>
    <w:rsid w:val="00803E4B"/>
    <w:rsid w:val="0080676C"/>
    <w:rsid w:val="00807C05"/>
    <w:rsid w:val="008100EC"/>
    <w:rsid w:val="00812321"/>
    <w:rsid w:val="00813DA4"/>
    <w:rsid w:val="00813FBC"/>
    <w:rsid w:val="008147D0"/>
    <w:rsid w:val="008148A8"/>
    <w:rsid w:val="00815945"/>
    <w:rsid w:val="00817174"/>
    <w:rsid w:val="00817FCD"/>
    <w:rsid w:val="00820318"/>
    <w:rsid w:val="008206D0"/>
    <w:rsid w:val="008225C2"/>
    <w:rsid w:val="00824344"/>
    <w:rsid w:val="00825A64"/>
    <w:rsid w:val="00830E03"/>
    <w:rsid w:val="00832B56"/>
    <w:rsid w:val="008343C3"/>
    <w:rsid w:val="008354CC"/>
    <w:rsid w:val="00842A1B"/>
    <w:rsid w:val="00843814"/>
    <w:rsid w:val="0085130D"/>
    <w:rsid w:val="0085476A"/>
    <w:rsid w:val="00855EBD"/>
    <w:rsid w:val="00856BBF"/>
    <w:rsid w:val="00856FAB"/>
    <w:rsid w:val="00857D7F"/>
    <w:rsid w:val="008602E4"/>
    <w:rsid w:val="00860935"/>
    <w:rsid w:val="00862233"/>
    <w:rsid w:val="00864A7F"/>
    <w:rsid w:val="00864DF6"/>
    <w:rsid w:val="00865CBF"/>
    <w:rsid w:val="00867CEE"/>
    <w:rsid w:val="00870BCD"/>
    <w:rsid w:val="00873864"/>
    <w:rsid w:val="008746ED"/>
    <w:rsid w:val="00875AD1"/>
    <w:rsid w:val="0087692A"/>
    <w:rsid w:val="00876EDA"/>
    <w:rsid w:val="0087746F"/>
    <w:rsid w:val="008824A5"/>
    <w:rsid w:val="008825AA"/>
    <w:rsid w:val="00884B37"/>
    <w:rsid w:val="00885716"/>
    <w:rsid w:val="00886636"/>
    <w:rsid w:val="00887B0D"/>
    <w:rsid w:val="00890FFF"/>
    <w:rsid w:val="008927E7"/>
    <w:rsid w:val="0089365B"/>
    <w:rsid w:val="0089526D"/>
    <w:rsid w:val="008A0BC4"/>
    <w:rsid w:val="008A3239"/>
    <w:rsid w:val="008A3AFB"/>
    <w:rsid w:val="008A4375"/>
    <w:rsid w:val="008A49DD"/>
    <w:rsid w:val="008A5132"/>
    <w:rsid w:val="008A55D8"/>
    <w:rsid w:val="008A5861"/>
    <w:rsid w:val="008A76C0"/>
    <w:rsid w:val="008A7F62"/>
    <w:rsid w:val="008B17AD"/>
    <w:rsid w:val="008B1D64"/>
    <w:rsid w:val="008B4F3A"/>
    <w:rsid w:val="008C5BAF"/>
    <w:rsid w:val="008C686B"/>
    <w:rsid w:val="008D00AF"/>
    <w:rsid w:val="008D08F6"/>
    <w:rsid w:val="008D10C3"/>
    <w:rsid w:val="008D291B"/>
    <w:rsid w:val="008D401F"/>
    <w:rsid w:val="008E063A"/>
    <w:rsid w:val="008E0919"/>
    <w:rsid w:val="008E2899"/>
    <w:rsid w:val="008E4104"/>
    <w:rsid w:val="008E4AFC"/>
    <w:rsid w:val="008F17FE"/>
    <w:rsid w:val="008F207A"/>
    <w:rsid w:val="008F320E"/>
    <w:rsid w:val="008F5B60"/>
    <w:rsid w:val="00901843"/>
    <w:rsid w:val="009020EA"/>
    <w:rsid w:val="009030E3"/>
    <w:rsid w:val="009069F8"/>
    <w:rsid w:val="00906BB5"/>
    <w:rsid w:val="00910007"/>
    <w:rsid w:val="00911426"/>
    <w:rsid w:val="00912585"/>
    <w:rsid w:val="00913A8F"/>
    <w:rsid w:val="00914820"/>
    <w:rsid w:val="00924F71"/>
    <w:rsid w:val="00926044"/>
    <w:rsid w:val="00926AEF"/>
    <w:rsid w:val="0092797C"/>
    <w:rsid w:val="00927D04"/>
    <w:rsid w:val="00934B15"/>
    <w:rsid w:val="009356B5"/>
    <w:rsid w:val="00937B20"/>
    <w:rsid w:val="00937C86"/>
    <w:rsid w:val="0094071F"/>
    <w:rsid w:val="00942985"/>
    <w:rsid w:val="00944B43"/>
    <w:rsid w:val="00947699"/>
    <w:rsid w:val="0095230B"/>
    <w:rsid w:val="00962300"/>
    <w:rsid w:val="00967669"/>
    <w:rsid w:val="009705BE"/>
    <w:rsid w:val="0097089F"/>
    <w:rsid w:val="009737D9"/>
    <w:rsid w:val="009761BF"/>
    <w:rsid w:val="009807F7"/>
    <w:rsid w:val="0098533A"/>
    <w:rsid w:val="00985695"/>
    <w:rsid w:val="00985726"/>
    <w:rsid w:val="0098594C"/>
    <w:rsid w:val="00985C34"/>
    <w:rsid w:val="00985F3A"/>
    <w:rsid w:val="00987172"/>
    <w:rsid w:val="009A089C"/>
    <w:rsid w:val="009A08D0"/>
    <w:rsid w:val="009A169C"/>
    <w:rsid w:val="009A2667"/>
    <w:rsid w:val="009A4AE4"/>
    <w:rsid w:val="009A7060"/>
    <w:rsid w:val="009B12FE"/>
    <w:rsid w:val="009B14D9"/>
    <w:rsid w:val="009B20E9"/>
    <w:rsid w:val="009B22CE"/>
    <w:rsid w:val="009B25C7"/>
    <w:rsid w:val="009B42F0"/>
    <w:rsid w:val="009B45E8"/>
    <w:rsid w:val="009B4658"/>
    <w:rsid w:val="009B73AD"/>
    <w:rsid w:val="009B7EDC"/>
    <w:rsid w:val="009C010B"/>
    <w:rsid w:val="009C0EB2"/>
    <w:rsid w:val="009C1B7A"/>
    <w:rsid w:val="009C413D"/>
    <w:rsid w:val="009C5643"/>
    <w:rsid w:val="009C5701"/>
    <w:rsid w:val="009C5C37"/>
    <w:rsid w:val="009D04FA"/>
    <w:rsid w:val="009D17D2"/>
    <w:rsid w:val="009D22E9"/>
    <w:rsid w:val="009D32D8"/>
    <w:rsid w:val="009D3D4C"/>
    <w:rsid w:val="009D4E30"/>
    <w:rsid w:val="009D5738"/>
    <w:rsid w:val="009D5796"/>
    <w:rsid w:val="009E01E8"/>
    <w:rsid w:val="009E32C7"/>
    <w:rsid w:val="009E36F8"/>
    <w:rsid w:val="009E7043"/>
    <w:rsid w:val="009E79EA"/>
    <w:rsid w:val="009F1DE5"/>
    <w:rsid w:val="00A0143F"/>
    <w:rsid w:val="00A05073"/>
    <w:rsid w:val="00A073F7"/>
    <w:rsid w:val="00A10071"/>
    <w:rsid w:val="00A101AC"/>
    <w:rsid w:val="00A10948"/>
    <w:rsid w:val="00A12B56"/>
    <w:rsid w:val="00A13C28"/>
    <w:rsid w:val="00A1433D"/>
    <w:rsid w:val="00A20A6D"/>
    <w:rsid w:val="00A20DF9"/>
    <w:rsid w:val="00A21826"/>
    <w:rsid w:val="00A21C82"/>
    <w:rsid w:val="00A22A48"/>
    <w:rsid w:val="00A25918"/>
    <w:rsid w:val="00A26AA7"/>
    <w:rsid w:val="00A300F9"/>
    <w:rsid w:val="00A31CDA"/>
    <w:rsid w:val="00A34736"/>
    <w:rsid w:val="00A36937"/>
    <w:rsid w:val="00A374E6"/>
    <w:rsid w:val="00A409B4"/>
    <w:rsid w:val="00A43230"/>
    <w:rsid w:val="00A44879"/>
    <w:rsid w:val="00A462A9"/>
    <w:rsid w:val="00A46643"/>
    <w:rsid w:val="00A475F2"/>
    <w:rsid w:val="00A50117"/>
    <w:rsid w:val="00A520D6"/>
    <w:rsid w:val="00A5222D"/>
    <w:rsid w:val="00A5274D"/>
    <w:rsid w:val="00A53B3B"/>
    <w:rsid w:val="00A56EB8"/>
    <w:rsid w:val="00A57142"/>
    <w:rsid w:val="00A60A58"/>
    <w:rsid w:val="00A619FD"/>
    <w:rsid w:val="00A61A02"/>
    <w:rsid w:val="00A629FB"/>
    <w:rsid w:val="00A65F7F"/>
    <w:rsid w:val="00A6648A"/>
    <w:rsid w:val="00A6653A"/>
    <w:rsid w:val="00A67A02"/>
    <w:rsid w:val="00A70BEA"/>
    <w:rsid w:val="00A71ADD"/>
    <w:rsid w:val="00A71E97"/>
    <w:rsid w:val="00A801EE"/>
    <w:rsid w:val="00A83DC4"/>
    <w:rsid w:val="00A86023"/>
    <w:rsid w:val="00A94784"/>
    <w:rsid w:val="00A95024"/>
    <w:rsid w:val="00AA0569"/>
    <w:rsid w:val="00AA05C9"/>
    <w:rsid w:val="00AA0B2F"/>
    <w:rsid w:val="00AA1474"/>
    <w:rsid w:val="00AA1917"/>
    <w:rsid w:val="00AA2163"/>
    <w:rsid w:val="00AA66E5"/>
    <w:rsid w:val="00AA6D2C"/>
    <w:rsid w:val="00AB1F29"/>
    <w:rsid w:val="00AB5F9C"/>
    <w:rsid w:val="00AC0097"/>
    <w:rsid w:val="00AC00F3"/>
    <w:rsid w:val="00AC6A60"/>
    <w:rsid w:val="00AC7AD6"/>
    <w:rsid w:val="00AD0BCC"/>
    <w:rsid w:val="00AD24D9"/>
    <w:rsid w:val="00AD376D"/>
    <w:rsid w:val="00AD3CC2"/>
    <w:rsid w:val="00AD3E07"/>
    <w:rsid w:val="00AD5EDA"/>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5287"/>
    <w:rsid w:val="00B16256"/>
    <w:rsid w:val="00B17CFD"/>
    <w:rsid w:val="00B20705"/>
    <w:rsid w:val="00B20883"/>
    <w:rsid w:val="00B22521"/>
    <w:rsid w:val="00B260D9"/>
    <w:rsid w:val="00B30655"/>
    <w:rsid w:val="00B318C3"/>
    <w:rsid w:val="00B3504E"/>
    <w:rsid w:val="00B36F44"/>
    <w:rsid w:val="00B3776E"/>
    <w:rsid w:val="00B4012E"/>
    <w:rsid w:val="00B42568"/>
    <w:rsid w:val="00B4266A"/>
    <w:rsid w:val="00B42CAE"/>
    <w:rsid w:val="00B44092"/>
    <w:rsid w:val="00B451E2"/>
    <w:rsid w:val="00B4549E"/>
    <w:rsid w:val="00B464FA"/>
    <w:rsid w:val="00B5100C"/>
    <w:rsid w:val="00B51A21"/>
    <w:rsid w:val="00B55A4F"/>
    <w:rsid w:val="00B55D31"/>
    <w:rsid w:val="00B5613E"/>
    <w:rsid w:val="00B5642C"/>
    <w:rsid w:val="00B60AFE"/>
    <w:rsid w:val="00B60B4E"/>
    <w:rsid w:val="00B6246F"/>
    <w:rsid w:val="00B62A40"/>
    <w:rsid w:val="00B63889"/>
    <w:rsid w:val="00B7167A"/>
    <w:rsid w:val="00B7304C"/>
    <w:rsid w:val="00B732A3"/>
    <w:rsid w:val="00B7521C"/>
    <w:rsid w:val="00B8411F"/>
    <w:rsid w:val="00B846E0"/>
    <w:rsid w:val="00B860AE"/>
    <w:rsid w:val="00B86670"/>
    <w:rsid w:val="00B86CBD"/>
    <w:rsid w:val="00B9025E"/>
    <w:rsid w:val="00B90E3D"/>
    <w:rsid w:val="00B953C5"/>
    <w:rsid w:val="00B959AB"/>
    <w:rsid w:val="00B96F71"/>
    <w:rsid w:val="00BA1218"/>
    <w:rsid w:val="00BA1FE9"/>
    <w:rsid w:val="00BA2309"/>
    <w:rsid w:val="00BA5477"/>
    <w:rsid w:val="00BA6E78"/>
    <w:rsid w:val="00BA768C"/>
    <w:rsid w:val="00BA77AF"/>
    <w:rsid w:val="00BA7AAE"/>
    <w:rsid w:val="00BB0F83"/>
    <w:rsid w:val="00BB3089"/>
    <w:rsid w:val="00BB3216"/>
    <w:rsid w:val="00BB3BD0"/>
    <w:rsid w:val="00BB53DC"/>
    <w:rsid w:val="00BB634C"/>
    <w:rsid w:val="00BB7877"/>
    <w:rsid w:val="00BB7E2C"/>
    <w:rsid w:val="00BC008C"/>
    <w:rsid w:val="00BC0190"/>
    <w:rsid w:val="00BC17A3"/>
    <w:rsid w:val="00BC37C9"/>
    <w:rsid w:val="00BC3BA8"/>
    <w:rsid w:val="00BC4C57"/>
    <w:rsid w:val="00BC5D92"/>
    <w:rsid w:val="00BC6ADD"/>
    <w:rsid w:val="00BC6C8E"/>
    <w:rsid w:val="00BC70E9"/>
    <w:rsid w:val="00BD3830"/>
    <w:rsid w:val="00BD41A2"/>
    <w:rsid w:val="00BD4BCF"/>
    <w:rsid w:val="00BE22BE"/>
    <w:rsid w:val="00BE4403"/>
    <w:rsid w:val="00BE49EA"/>
    <w:rsid w:val="00BE60B7"/>
    <w:rsid w:val="00BE66F9"/>
    <w:rsid w:val="00BF0320"/>
    <w:rsid w:val="00BF0A9E"/>
    <w:rsid w:val="00BF2BD9"/>
    <w:rsid w:val="00BF39EA"/>
    <w:rsid w:val="00BF6B05"/>
    <w:rsid w:val="00BF73D2"/>
    <w:rsid w:val="00C021CE"/>
    <w:rsid w:val="00C06245"/>
    <w:rsid w:val="00C119E8"/>
    <w:rsid w:val="00C131D8"/>
    <w:rsid w:val="00C13F66"/>
    <w:rsid w:val="00C1497F"/>
    <w:rsid w:val="00C15B6C"/>
    <w:rsid w:val="00C2131B"/>
    <w:rsid w:val="00C23681"/>
    <w:rsid w:val="00C23F96"/>
    <w:rsid w:val="00C27AD2"/>
    <w:rsid w:val="00C31CF4"/>
    <w:rsid w:val="00C33E85"/>
    <w:rsid w:val="00C34D00"/>
    <w:rsid w:val="00C35FF4"/>
    <w:rsid w:val="00C3678C"/>
    <w:rsid w:val="00C40411"/>
    <w:rsid w:val="00C4130C"/>
    <w:rsid w:val="00C4188D"/>
    <w:rsid w:val="00C4365D"/>
    <w:rsid w:val="00C468EA"/>
    <w:rsid w:val="00C4717D"/>
    <w:rsid w:val="00C50C7D"/>
    <w:rsid w:val="00C50EC8"/>
    <w:rsid w:val="00C5140A"/>
    <w:rsid w:val="00C6026B"/>
    <w:rsid w:val="00C616DD"/>
    <w:rsid w:val="00C63D7E"/>
    <w:rsid w:val="00C648AF"/>
    <w:rsid w:val="00C67D6A"/>
    <w:rsid w:val="00C70E47"/>
    <w:rsid w:val="00C7212F"/>
    <w:rsid w:val="00C7237D"/>
    <w:rsid w:val="00C74320"/>
    <w:rsid w:val="00C748BF"/>
    <w:rsid w:val="00C7507E"/>
    <w:rsid w:val="00C76265"/>
    <w:rsid w:val="00C7755F"/>
    <w:rsid w:val="00C775F6"/>
    <w:rsid w:val="00C81918"/>
    <w:rsid w:val="00C82C10"/>
    <w:rsid w:val="00C904EE"/>
    <w:rsid w:val="00C94659"/>
    <w:rsid w:val="00C956F7"/>
    <w:rsid w:val="00C96E53"/>
    <w:rsid w:val="00C972AD"/>
    <w:rsid w:val="00C976DF"/>
    <w:rsid w:val="00CA3AA5"/>
    <w:rsid w:val="00CA4F5A"/>
    <w:rsid w:val="00CB0FF0"/>
    <w:rsid w:val="00CB1B5E"/>
    <w:rsid w:val="00CB24DC"/>
    <w:rsid w:val="00CB2811"/>
    <w:rsid w:val="00CB2DF1"/>
    <w:rsid w:val="00CB30A2"/>
    <w:rsid w:val="00CB4D3A"/>
    <w:rsid w:val="00CB65BA"/>
    <w:rsid w:val="00CB6FFA"/>
    <w:rsid w:val="00CC0314"/>
    <w:rsid w:val="00CC0355"/>
    <w:rsid w:val="00CC0525"/>
    <w:rsid w:val="00CC223B"/>
    <w:rsid w:val="00CC65D2"/>
    <w:rsid w:val="00CC7102"/>
    <w:rsid w:val="00CD280A"/>
    <w:rsid w:val="00CD3803"/>
    <w:rsid w:val="00CD6876"/>
    <w:rsid w:val="00CD6FEF"/>
    <w:rsid w:val="00CE0698"/>
    <w:rsid w:val="00CE4D5C"/>
    <w:rsid w:val="00CE50BB"/>
    <w:rsid w:val="00CE710B"/>
    <w:rsid w:val="00CE7806"/>
    <w:rsid w:val="00CF0131"/>
    <w:rsid w:val="00CF146D"/>
    <w:rsid w:val="00CF3D1D"/>
    <w:rsid w:val="00CF6AC4"/>
    <w:rsid w:val="00CF7ADD"/>
    <w:rsid w:val="00D00B05"/>
    <w:rsid w:val="00D05794"/>
    <w:rsid w:val="00D05B82"/>
    <w:rsid w:val="00D11254"/>
    <w:rsid w:val="00D1507E"/>
    <w:rsid w:val="00D155AF"/>
    <w:rsid w:val="00D164C3"/>
    <w:rsid w:val="00D1763F"/>
    <w:rsid w:val="00D20422"/>
    <w:rsid w:val="00D2086A"/>
    <w:rsid w:val="00D20B54"/>
    <w:rsid w:val="00D21471"/>
    <w:rsid w:val="00D21AD9"/>
    <w:rsid w:val="00D231EA"/>
    <w:rsid w:val="00D23B5B"/>
    <w:rsid w:val="00D26EF6"/>
    <w:rsid w:val="00D273E1"/>
    <w:rsid w:val="00D31FB1"/>
    <w:rsid w:val="00D33C54"/>
    <w:rsid w:val="00D346E6"/>
    <w:rsid w:val="00D3497A"/>
    <w:rsid w:val="00D34FF7"/>
    <w:rsid w:val="00D378D9"/>
    <w:rsid w:val="00D41BDE"/>
    <w:rsid w:val="00D46D12"/>
    <w:rsid w:val="00D501DD"/>
    <w:rsid w:val="00D51AE3"/>
    <w:rsid w:val="00D57EBF"/>
    <w:rsid w:val="00D60EFB"/>
    <w:rsid w:val="00D613DA"/>
    <w:rsid w:val="00D65AE5"/>
    <w:rsid w:val="00D667D0"/>
    <w:rsid w:val="00D74EAE"/>
    <w:rsid w:val="00D80F27"/>
    <w:rsid w:val="00D824E6"/>
    <w:rsid w:val="00D83A21"/>
    <w:rsid w:val="00D85BB2"/>
    <w:rsid w:val="00D85E7C"/>
    <w:rsid w:val="00D911F4"/>
    <w:rsid w:val="00D92823"/>
    <w:rsid w:val="00D956A0"/>
    <w:rsid w:val="00D96203"/>
    <w:rsid w:val="00D968A2"/>
    <w:rsid w:val="00DA1E0A"/>
    <w:rsid w:val="00DA275C"/>
    <w:rsid w:val="00DA2B12"/>
    <w:rsid w:val="00DA385F"/>
    <w:rsid w:val="00DA38CB"/>
    <w:rsid w:val="00DA3F2A"/>
    <w:rsid w:val="00DA4E50"/>
    <w:rsid w:val="00DA68C6"/>
    <w:rsid w:val="00DA6969"/>
    <w:rsid w:val="00DA777E"/>
    <w:rsid w:val="00DB6415"/>
    <w:rsid w:val="00DB6BB4"/>
    <w:rsid w:val="00DC0250"/>
    <w:rsid w:val="00DC096D"/>
    <w:rsid w:val="00DC273D"/>
    <w:rsid w:val="00DC2E95"/>
    <w:rsid w:val="00DC66E9"/>
    <w:rsid w:val="00DD0076"/>
    <w:rsid w:val="00DE1427"/>
    <w:rsid w:val="00DE24F0"/>
    <w:rsid w:val="00DE3610"/>
    <w:rsid w:val="00DE462B"/>
    <w:rsid w:val="00DE5A12"/>
    <w:rsid w:val="00DE641B"/>
    <w:rsid w:val="00DE6566"/>
    <w:rsid w:val="00DF0434"/>
    <w:rsid w:val="00DF1C41"/>
    <w:rsid w:val="00DF36D2"/>
    <w:rsid w:val="00DF4665"/>
    <w:rsid w:val="00DF6382"/>
    <w:rsid w:val="00DF689D"/>
    <w:rsid w:val="00DF6C88"/>
    <w:rsid w:val="00E008E3"/>
    <w:rsid w:val="00E03DF9"/>
    <w:rsid w:val="00E0781C"/>
    <w:rsid w:val="00E07D4B"/>
    <w:rsid w:val="00E11206"/>
    <w:rsid w:val="00E1381D"/>
    <w:rsid w:val="00E20AC1"/>
    <w:rsid w:val="00E21F40"/>
    <w:rsid w:val="00E26823"/>
    <w:rsid w:val="00E30BC4"/>
    <w:rsid w:val="00E32D9C"/>
    <w:rsid w:val="00E356E6"/>
    <w:rsid w:val="00E36065"/>
    <w:rsid w:val="00E37A39"/>
    <w:rsid w:val="00E41D84"/>
    <w:rsid w:val="00E42219"/>
    <w:rsid w:val="00E42383"/>
    <w:rsid w:val="00E42976"/>
    <w:rsid w:val="00E433FC"/>
    <w:rsid w:val="00E43726"/>
    <w:rsid w:val="00E44856"/>
    <w:rsid w:val="00E5150F"/>
    <w:rsid w:val="00E5244B"/>
    <w:rsid w:val="00E543DB"/>
    <w:rsid w:val="00E574DB"/>
    <w:rsid w:val="00E57C5A"/>
    <w:rsid w:val="00E60943"/>
    <w:rsid w:val="00E615E6"/>
    <w:rsid w:val="00E62197"/>
    <w:rsid w:val="00E67298"/>
    <w:rsid w:val="00E70621"/>
    <w:rsid w:val="00E70E49"/>
    <w:rsid w:val="00E70F29"/>
    <w:rsid w:val="00E7528B"/>
    <w:rsid w:val="00E7548C"/>
    <w:rsid w:val="00E773D5"/>
    <w:rsid w:val="00E77A19"/>
    <w:rsid w:val="00E81E84"/>
    <w:rsid w:val="00E85E04"/>
    <w:rsid w:val="00E87B1B"/>
    <w:rsid w:val="00E908BD"/>
    <w:rsid w:val="00E9311A"/>
    <w:rsid w:val="00E94BCD"/>
    <w:rsid w:val="00E97526"/>
    <w:rsid w:val="00EA0784"/>
    <w:rsid w:val="00EA0B1E"/>
    <w:rsid w:val="00EA1264"/>
    <w:rsid w:val="00EA1B18"/>
    <w:rsid w:val="00EA407A"/>
    <w:rsid w:val="00EA475B"/>
    <w:rsid w:val="00EA5C01"/>
    <w:rsid w:val="00EA5E87"/>
    <w:rsid w:val="00EB11E9"/>
    <w:rsid w:val="00EB4A30"/>
    <w:rsid w:val="00EB56C6"/>
    <w:rsid w:val="00EC078C"/>
    <w:rsid w:val="00EC6F19"/>
    <w:rsid w:val="00EC7B46"/>
    <w:rsid w:val="00ED046C"/>
    <w:rsid w:val="00ED14C8"/>
    <w:rsid w:val="00ED15F1"/>
    <w:rsid w:val="00ED1E37"/>
    <w:rsid w:val="00EE10AA"/>
    <w:rsid w:val="00EE1A33"/>
    <w:rsid w:val="00EE34E5"/>
    <w:rsid w:val="00EF06F2"/>
    <w:rsid w:val="00EF09A7"/>
    <w:rsid w:val="00EF1300"/>
    <w:rsid w:val="00EF1C3D"/>
    <w:rsid w:val="00F01FAC"/>
    <w:rsid w:val="00F03A5A"/>
    <w:rsid w:val="00F06492"/>
    <w:rsid w:val="00F068A5"/>
    <w:rsid w:val="00F0744B"/>
    <w:rsid w:val="00F07836"/>
    <w:rsid w:val="00F118A4"/>
    <w:rsid w:val="00F11B95"/>
    <w:rsid w:val="00F1453E"/>
    <w:rsid w:val="00F17698"/>
    <w:rsid w:val="00F2042E"/>
    <w:rsid w:val="00F21DC9"/>
    <w:rsid w:val="00F2386F"/>
    <w:rsid w:val="00F23E15"/>
    <w:rsid w:val="00F24E2B"/>
    <w:rsid w:val="00F30366"/>
    <w:rsid w:val="00F3163D"/>
    <w:rsid w:val="00F35A43"/>
    <w:rsid w:val="00F35E28"/>
    <w:rsid w:val="00F36596"/>
    <w:rsid w:val="00F402CD"/>
    <w:rsid w:val="00F42BE6"/>
    <w:rsid w:val="00F43AA0"/>
    <w:rsid w:val="00F451B2"/>
    <w:rsid w:val="00F45B81"/>
    <w:rsid w:val="00F4664D"/>
    <w:rsid w:val="00F507DE"/>
    <w:rsid w:val="00F52323"/>
    <w:rsid w:val="00F53FA0"/>
    <w:rsid w:val="00F62A9F"/>
    <w:rsid w:val="00F650FD"/>
    <w:rsid w:val="00F67306"/>
    <w:rsid w:val="00F71504"/>
    <w:rsid w:val="00F71F0F"/>
    <w:rsid w:val="00F75E19"/>
    <w:rsid w:val="00F771A5"/>
    <w:rsid w:val="00F7736D"/>
    <w:rsid w:val="00F8019A"/>
    <w:rsid w:val="00F85A3F"/>
    <w:rsid w:val="00F85D63"/>
    <w:rsid w:val="00F90633"/>
    <w:rsid w:val="00F90D1D"/>
    <w:rsid w:val="00F91BD0"/>
    <w:rsid w:val="00F92C65"/>
    <w:rsid w:val="00F94527"/>
    <w:rsid w:val="00F95D4B"/>
    <w:rsid w:val="00F97465"/>
    <w:rsid w:val="00FA019E"/>
    <w:rsid w:val="00FA0313"/>
    <w:rsid w:val="00FA063A"/>
    <w:rsid w:val="00FA0B05"/>
    <w:rsid w:val="00FA0F43"/>
    <w:rsid w:val="00FA18B6"/>
    <w:rsid w:val="00FA238B"/>
    <w:rsid w:val="00FA3ACA"/>
    <w:rsid w:val="00FA50B4"/>
    <w:rsid w:val="00FB0F35"/>
    <w:rsid w:val="00FB36ED"/>
    <w:rsid w:val="00FB6975"/>
    <w:rsid w:val="00FC05B4"/>
    <w:rsid w:val="00FC1336"/>
    <w:rsid w:val="00FC62DC"/>
    <w:rsid w:val="00FC6542"/>
    <w:rsid w:val="00FC7AB0"/>
    <w:rsid w:val="00FC7DCE"/>
    <w:rsid w:val="00FD3327"/>
    <w:rsid w:val="00FD40A0"/>
    <w:rsid w:val="00FD6C0F"/>
    <w:rsid w:val="00FE0320"/>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BAA205B"/>
  <w15:docId w15:val="{7E21A6BB-353E-46D7-AAD2-A7A23E51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824A5"/>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 w:type="paragraph" w:styleId="NormaleWeb">
    <w:name w:val="Normal (Web)"/>
    <w:basedOn w:val="Normale"/>
    <w:uiPriority w:val="99"/>
    <w:semiHidden/>
    <w:unhideWhenUsed/>
    <w:rsid w:val="00AC00F3"/>
    <w:pPr>
      <w:spacing w:before="100" w:beforeAutospacing="1" w:after="100" w:afterAutospacing="1"/>
      <w:jc w:val="left"/>
    </w:pPr>
    <w:rPr>
      <w:rFonts w:ascii="Times New Roman" w:hAnsi="Times New Roman"/>
    </w:rPr>
  </w:style>
  <w:style w:type="paragraph" w:styleId="Revisione">
    <w:name w:val="Revision"/>
    <w:hidden/>
    <w:uiPriority w:val="99"/>
    <w:semiHidden/>
    <w:rsid w:val="00BA6E78"/>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29918">
      <w:bodyDiv w:val="1"/>
      <w:marLeft w:val="0"/>
      <w:marRight w:val="0"/>
      <w:marTop w:val="0"/>
      <w:marBottom w:val="0"/>
      <w:divBdr>
        <w:top w:val="none" w:sz="0" w:space="0" w:color="auto"/>
        <w:left w:val="none" w:sz="0" w:space="0" w:color="auto"/>
        <w:bottom w:val="none" w:sz="0" w:space="0" w:color="auto"/>
        <w:right w:val="none" w:sz="0" w:space="0" w:color="auto"/>
      </w:divBdr>
    </w:div>
    <w:div w:id="457989138">
      <w:bodyDiv w:val="1"/>
      <w:marLeft w:val="0"/>
      <w:marRight w:val="0"/>
      <w:marTop w:val="0"/>
      <w:marBottom w:val="0"/>
      <w:divBdr>
        <w:top w:val="none" w:sz="0" w:space="0" w:color="auto"/>
        <w:left w:val="none" w:sz="0" w:space="0" w:color="auto"/>
        <w:bottom w:val="none" w:sz="0" w:space="0" w:color="auto"/>
        <w:right w:val="none" w:sz="0" w:space="0" w:color="auto"/>
      </w:divBdr>
    </w:div>
    <w:div w:id="487020130">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13101425">
      <w:bodyDiv w:val="1"/>
      <w:marLeft w:val="0"/>
      <w:marRight w:val="0"/>
      <w:marTop w:val="0"/>
      <w:marBottom w:val="0"/>
      <w:divBdr>
        <w:top w:val="none" w:sz="0" w:space="0" w:color="auto"/>
        <w:left w:val="none" w:sz="0" w:space="0" w:color="auto"/>
        <w:bottom w:val="none" w:sz="0" w:space="0" w:color="auto"/>
        <w:right w:val="none" w:sz="0" w:space="0" w:color="auto"/>
      </w:divBdr>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36114100">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3146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27D5-F2F1-4E6C-9418-9E55DE4B7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87</TotalTime>
  <Pages>16</Pages>
  <Words>3354</Words>
  <Characters>23698</Characters>
  <Application>Microsoft Office Word</Application>
  <DocSecurity>0</DocSecurity>
  <Lines>197</Lines>
  <Paragraphs>53</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26999</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ROSSINI ELISA</cp:lastModifiedBy>
  <cp:revision>14</cp:revision>
  <cp:lastPrinted>2020-02-26T10:01:00Z</cp:lastPrinted>
  <dcterms:created xsi:type="dcterms:W3CDTF">2022-09-20T09:25:00Z</dcterms:created>
  <dcterms:modified xsi:type="dcterms:W3CDTF">2022-10-28T07:59:00Z</dcterms:modified>
</cp:coreProperties>
</file>